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6FE01" w14:textId="77777777" w:rsidR="00C342C4" w:rsidRDefault="00C342C4">
      <w:pPr>
        <w:pStyle w:val="Header"/>
        <w:keepNext/>
        <w:keepLines/>
        <w:tabs>
          <w:tab w:val="clear" w:pos="4153"/>
          <w:tab w:val="clear" w:pos="8306"/>
        </w:tabs>
        <w:spacing w:after="0"/>
        <w:rPr>
          <w:rFonts w:ascii="Times New Roman" w:hAnsi="Times New Roman"/>
          <w:i/>
        </w:rPr>
      </w:pPr>
    </w:p>
    <w:p w14:paraId="0A6B57F7" w14:textId="01B10A8D" w:rsidR="00C342C4" w:rsidRDefault="00C342C4">
      <w:pPr>
        <w:pStyle w:val="Heading5"/>
        <w:keepNext/>
        <w:keepLines/>
        <w:rPr>
          <w:sz w:val="40"/>
        </w:rPr>
      </w:pPr>
      <w:r>
        <w:rPr>
          <w:i/>
          <w:sz w:val="40"/>
        </w:rPr>
        <w:t>STCP 11-3 Issue 00</w:t>
      </w:r>
      <w:r w:rsidR="00E54F36">
        <w:rPr>
          <w:i/>
          <w:sz w:val="40"/>
        </w:rPr>
        <w:t>6</w:t>
      </w:r>
      <w:r>
        <w:rPr>
          <w:i/>
          <w:sz w:val="40"/>
        </w:rPr>
        <w:t xml:space="preserve"> TO Outage Change Costing </w:t>
      </w:r>
    </w:p>
    <w:p w14:paraId="531A4BE9" w14:textId="77777777" w:rsidR="00C342C4" w:rsidRDefault="00C342C4">
      <w:pPr>
        <w:pStyle w:val="FootnoteText"/>
        <w:keepNext/>
        <w:keepLines/>
      </w:pPr>
    </w:p>
    <w:p w14:paraId="32DF17CA" w14:textId="77777777" w:rsidR="00C342C4" w:rsidRDefault="00C342C4">
      <w:pPr>
        <w:pStyle w:val="Heading5"/>
        <w:keepNext/>
        <w:keepLines/>
        <w:rPr>
          <w:i/>
        </w:rPr>
      </w:pPr>
      <w:r>
        <w:rPr>
          <w:i/>
        </w:rPr>
        <w:t>STC Procedure Document Authorisation</w:t>
      </w:r>
    </w:p>
    <w:p w14:paraId="33A07AAC" w14:textId="77777777" w:rsidR="00C342C4" w:rsidRDefault="00C342C4">
      <w:pPr>
        <w:keepNext/>
        <w:keepLines/>
      </w:pP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C342C4" w14:paraId="40D28937" w14:textId="77777777" w:rsidTr="001C2952">
        <w:trPr>
          <w:cantSplit/>
          <w:jc w:val="center"/>
        </w:trPr>
        <w:tc>
          <w:tcPr>
            <w:tcW w:w="2552" w:type="dxa"/>
            <w:vAlign w:val="center"/>
          </w:tcPr>
          <w:p w14:paraId="2E8EED9B" w14:textId="77777777" w:rsidR="00C342C4" w:rsidRDefault="00910B3E">
            <w:pPr>
              <w:keepNext/>
              <w:keepLines/>
              <w:spacing w:before="60" w:after="60"/>
              <w:rPr>
                <w:rFonts w:ascii="Arial" w:hAnsi="Arial"/>
                <w:b/>
                <w:color w:val="000000"/>
                <w:sz w:val="22"/>
              </w:rPr>
            </w:pPr>
            <w:r>
              <w:rPr>
                <w:rFonts w:ascii="Arial" w:hAnsi="Arial"/>
                <w:b/>
                <w:color w:val="000000"/>
                <w:sz w:val="22"/>
              </w:rPr>
              <w:t>Party</w:t>
            </w:r>
          </w:p>
        </w:tc>
        <w:tc>
          <w:tcPr>
            <w:tcW w:w="2268" w:type="dxa"/>
            <w:vAlign w:val="center"/>
          </w:tcPr>
          <w:p w14:paraId="3C3E13F9" w14:textId="77777777" w:rsidR="00C342C4" w:rsidRDefault="00C342C4">
            <w:pPr>
              <w:keepNext/>
              <w:keepLines/>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349107EE" w14:textId="77777777" w:rsidR="00C342C4" w:rsidRDefault="00C342C4">
            <w:pPr>
              <w:keepNext/>
              <w:keepLines/>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3AEA1273" w14:textId="77777777" w:rsidR="00C342C4" w:rsidRDefault="00C342C4">
            <w:pPr>
              <w:keepNext/>
              <w:keepLines/>
              <w:spacing w:before="60" w:after="60"/>
              <w:jc w:val="center"/>
              <w:rPr>
                <w:rFonts w:ascii="Arial" w:hAnsi="Arial"/>
                <w:b/>
                <w:color w:val="000000"/>
                <w:sz w:val="22"/>
              </w:rPr>
            </w:pPr>
            <w:r>
              <w:rPr>
                <w:rFonts w:ascii="Arial" w:hAnsi="Arial"/>
                <w:b/>
                <w:color w:val="000000"/>
                <w:sz w:val="22"/>
              </w:rPr>
              <w:t>Date</w:t>
            </w:r>
          </w:p>
        </w:tc>
      </w:tr>
      <w:tr w:rsidR="00AD0428" w14:paraId="19859D41" w14:textId="77777777" w:rsidTr="001C2952">
        <w:trPr>
          <w:cantSplit/>
          <w:jc w:val="center"/>
        </w:trPr>
        <w:tc>
          <w:tcPr>
            <w:tcW w:w="2552" w:type="dxa"/>
            <w:vAlign w:val="center"/>
          </w:tcPr>
          <w:p w14:paraId="67E6C8BD" w14:textId="77C5BFCC" w:rsidR="00AD0428" w:rsidRDefault="004C15EB">
            <w:pPr>
              <w:keepNext/>
              <w:keepLines/>
              <w:spacing w:before="60" w:after="60"/>
              <w:ind w:right="459"/>
              <w:rPr>
                <w:rFonts w:ascii="Arial" w:hAnsi="Arial"/>
                <w:color w:val="000000"/>
                <w:sz w:val="22"/>
              </w:rPr>
            </w:pPr>
            <w:r>
              <w:rPr>
                <w:rFonts w:ascii="Arial" w:hAnsi="Arial"/>
                <w:color w:val="000000"/>
                <w:sz w:val="22"/>
              </w:rPr>
              <w:t>The Company</w:t>
            </w:r>
          </w:p>
        </w:tc>
        <w:tc>
          <w:tcPr>
            <w:tcW w:w="2268" w:type="dxa"/>
          </w:tcPr>
          <w:p w14:paraId="1BAFD89F" w14:textId="77777777" w:rsidR="00AD0428" w:rsidRDefault="00AD0428">
            <w:pPr>
              <w:keepNext/>
              <w:keepLines/>
              <w:spacing w:before="60" w:after="60"/>
              <w:jc w:val="center"/>
              <w:rPr>
                <w:rFonts w:ascii="Arial" w:hAnsi="Arial"/>
                <w:color w:val="000000"/>
                <w:sz w:val="22"/>
              </w:rPr>
            </w:pPr>
          </w:p>
        </w:tc>
        <w:tc>
          <w:tcPr>
            <w:tcW w:w="2410" w:type="dxa"/>
          </w:tcPr>
          <w:p w14:paraId="44161D0F" w14:textId="77777777" w:rsidR="00AD0428" w:rsidRDefault="00AD0428">
            <w:pPr>
              <w:keepNext/>
              <w:keepLines/>
              <w:spacing w:before="60" w:after="60"/>
              <w:jc w:val="center"/>
              <w:rPr>
                <w:rFonts w:ascii="Arial" w:hAnsi="Arial"/>
                <w:color w:val="000000"/>
                <w:sz w:val="22"/>
              </w:rPr>
            </w:pPr>
          </w:p>
        </w:tc>
        <w:tc>
          <w:tcPr>
            <w:tcW w:w="1418" w:type="dxa"/>
          </w:tcPr>
          <w:p w14:paraId="1F65A55D" w14:textId="77777777" w:rsidR="00AD0428" w:rsidRDefault="00AD0428">
            <w:pPr>
              <w:keepNext/>
              <w:keepLines/>
              <w:spacing w:before="60" w:after="60"/>
              <w:jc w:val="center"/>
              <w:rPr>
                <w:rFonts w:ascii="Arial" w:hAnsi="Arial"/>
                <w:color w:val="000000"/>
                <w:sz w:val="22"/>
              </w:rPr>
            </w:pPr>
          </w:p>
        </w:tc>
      </w:tr>
      <w:tr w:rsidR="00C342C4" w14:paraId="4F60C7CE" w14:textId="77777777" w:rsidTr="001C2952">
        <w:trPr>
          <w:cantSplit/>
          <w:jc w:val="center"/>
        </w:trPr>
        <w:tc>
          <w:tcPr>
            <w:tcW w:w="2552" w:type="dxa"/>
            <w:vAlign w:val="center"/>
          </w:tcPr>
          <w:p w14:paraId="35EE907E" w14:textId="77777777" w:rsidR="00C342C4" w:rsidRDefault="00C342C4">
            <w:pPr>
              <w:keepNext/>
              <w:keepLines/>
              <w:spacing w:before="60" w:after="60"/>
              <w:ind w:right="459"/>
              <w:rPr>
                <w:rFonts w:ascii="Arial" w:hAnsi="Arial"/>
                <w:color w:val="000000"/>
                <w:sz w:val="22"/>
              </w:rPr>
            </w:pPr>
            <w:r>
              <w:rPr>
                <w:rFonts w:ascii="Arial" w:hAnsi="Arial"/>
                <w:color w:val="000000"/>
                <w:sz w:val="22"/>
              </w:rPr>
              <w:t>National Grid Electricity Transmission plc</w:t>
            </w:r>
          </w:p>
        </w:tc>
        <w:tc>
          <w:tcPr>
            <w:tcW w:w="2268" w:type="dxa"/>
          </w:tcPr>
          <w:p w14:paraId="1C2A0F5D" w14:textId="77777777" w:rsidR="00C342C4" w:rsidRDefault="00C342C4">
            <w:pPr>
              <w:keepNext/>
              <w:keepLines/>
              <w:spacing w:before="60" w:after="60"/>
              <w:jc w:val="center"/>
              <w:rPr>
                <w:rFonts w:ascii="Arial" w:hAnsi="Arial"/>
                <w:color w:val="000000"/>
                <w:sz w:val="22"/>
              </w:rPr>
            </w:pPr>
          </w:p>
        </w:tc>
        <w:tc>
          <w:tcPr>
            <w:tcW w:w="2410" w:type="dxa"/>
          </w:tcPr>
          <w:p w14:paraId="149C113E" w14:textId="77777777" w:rsidR="00C342C4" w:rsidRDefault="00C342C4">
            <w:pPr>
              <w:keepNext/>
              <w:keepLines/>
              <w:spacing w:before="60" w:after="60"/>
              <w:jc w:val="center"/>
              <w:rPr>
                <w:rFonts w:ascii="Arial" w:hAnsi="Arial"/>
                <w:color w:val="000000"/>
                <w:sz w:val="22"/>
              </w:rPr>
            </w:pPr>
          </w:p>
        </w:tc>
        <w:tc>
          <w:tcPr>
            <w:tcW w:w="1418" w:type="dxa"/>
          </w:tcPr>
          <w:p w14:paraId="424E42AD" w14:textId="77777777" w:rsidR="00C342C4" w:rsidRDefault="00C342C4">
            <w:pPr>
              <w:keepNext/>
              <w:keepLines/>
              <w:spacing w:before="60" w:after="60"/>
              <w:jc w:val="center"/>
              <w:rPr>
                <w:rFonts w:ascii="Arial" w:hAnsi="Arial"/>
                <w:color w:val="000000"/>
                <w:sz w:val="22"/>
              </w:rPr>
            </w:pPr>
          </w:p>
        </w:tc>
      </w:tr>
      <w:tr w:rsidR="00C342C4" w14:paraId="6D026C0D" w14:textId="77777777" w:rsidTr="001C2952">
        <w:trPr>
          <w:cantSplit/>
          <w:trHeight w:val="688"/>
          <w:jc w:val="center"/>
        </w:trPr>
        <w:tc>
          <w:tcPr>
            <w:tcW w:w="2552" w:type="dxa"/>
            <w:vAlign w:val="center"/>
          </w:tcPr>
          <w:p w14:paraId="4EDE0553" w14:textId="77777777" w:rsidR="00C342C4" w:rsidRDefault="00C342C4">
            <w:pPr>
              <w:keepNext/>
              <w:keepLines/>
              <w:spacing w:before="60" w:after="60"/>
              <w:rPr>
                <w:rFonts w:ascii="Arial" w:hAnsi="Arial"/>
                <w:color w:val="000000"/>
                <w:sz w:val="22"/>
              </w:rPr>
            </w:pPr>
            <w:r>
              <w:rPr>
                <w:rFonts w:ascii="Arial" w:hAnsi="Arial"/>
                <w:color w:val="000000"/>
                <w:sz w:val="22"/>
              </w:rPr>
              <w:t>SP Transmission Ltd</w:t>
            </w:r>
          </w:p>
        </w:tc>
        <w:tc>
          <w:tcPr>
            <w:tcW w:w="2268" w:type="dxa"/>
          </w:tcPr>
          <w:p w14:paraId="367F12AD" w14:textId="77777777" w:rsidR="00C342C4" w:rsidRDefault="00C342C4">
            <w:pPr>
              <w:keepNext/>
              <w:keepLines/>
              <w:spacing w:before="60" w:after="60"/>
              <w:jc w:val="center"/>
              <w:rPr>
                <w:rFonts w:ascii="Arial" w:hAnsi="Arial"/>
                <w:color w:val="000000"/>
                <w:sz w:val="22"/>
              </w:rPr>
            </w:pPr>
          </w:p>
        </w:tc>
        <w:tc>
          <w:tcPr>
            <w:tcW w:w="2410" w:type="dxa"/>
          </w:tcPr>
          <w:p w14:paraId="43FC424D" w14:textId="77777777" w:rsidR="00C342C4" w:rsidRDefault="00C342C4">
            <w:pPr>
              <w:keepNext/>
              <w:keepLines/>
              <w:spacing w:before="60" w:after="60"/>
              <w:jc w:val="center"/>
              <w:rPr>
                <w:rFonts w:ascii="Arial" w:hAnsi="Arial"/>
                <w:color w:val="000000"/>
                <w:sz w:val="22"/>
              </w:rPr>
            </w:pPr>
          </w:p>
        </w:tc>
        <w:tc>
          <w:tcPr>
            <w:tcW w:w="1418" w:type="dxa"/>
          </w:tcPr>
          <w:p w14:paraId="3F885A71" w14:textId="77777777" w:rsidR="00C342C4" w:rsidRDefault="00C342C4">
            <w:pPr>
              <w:keepNext/>
              <w:keepLines/>
              <w:spacing w:before="60" w:after="60"/>
              <w:jc w:val="center"/>
              <w:rPr>
                <w:rFonts w:ascii="Arial" w:hAnsi="Arial"/>
                <w:color w:val="000000"/>
                <w:sz w:val="22"/>
              </w:rPr>
            </w:pPr>
          </w:p>
        </w:tc>
      </w:tr>
      <w:tr w:rsidR="00C342C4" w14:paraId="06C76A9C" w14:textId="77777777" w:rsidTr="001C2952">
        <w:trPr>
          <w:cantSplit/>
          <w:jc w:val="center"/>
        </w:trPr>
        <w:tc>
          <w:tcPr>
            <w:tcW w:w="2552" w:type="dxa"/>
            <w:vAlign w:val="center"/>
          </w:tcPr>
          <w:p w14:paraId="10F8281C" w14:textId="77777777" w:rsidR="00C342C4" w:rsidRDefault="00C342C4">
            <w:pPr>
              <w:keepNext/>
              <w:keepLines/>
              <w:spacing w:before="60" w:after="60"/>
              <w:rPr>
                <w:rFonts w:ascii="Arial" w:hAnsi="Arial"/>
                <w:color w:val="000000"/>
                <w:sz w:val="22"/>
              </w:rPr>
            </w:pPr>
            <w:r>
              <w:rPr>
                <w:rFonts w:ascii="Arial" w:hAnsi="Arial"/>
                <w:color w:val="000000"/>
                <w:sz w:val="22"/>
              </w:rPr>
              <w:t>Scottish Hydro-Electric Transmission Ltd</w:t>
            </w:r>
          </w:p>
        </w:tc>
        <w:tc>
          <w:tcPr>
            <w:tcW w:w="2268" w:type="dxa"/>
          </w:tcPr>
          <w:p w14:paraId="1B27778A" w14:textId="77777777" w:rsidR="00C342C4" w:rsidRDefault="00C342C4">
            <w:pPr>
              <w:keepNext/>
              <w:keepLines/>
              <w:spacing w:before="60" w:after="60"/>
              <w:jc w:val="center"/>
              <w:rPr>
                <w:rFonts w:ascii="Arial" w:hAnsi="Arial"/>
                <w:color w:val="000000"/>
                <w:sz w:val="22"/>
              </w:rPr>
            </w:pPr>
          </w:p>
        </w:tc>
        <w:tc>
          <w:tcPr>
            <w:tcW w:w="2410" w:type="dxa"/>
          </w:tcPr>
          <w:p w14:paraId="5421B9E8" w14:textId="77777777" w:rsidR="00C342C4" w:rsidRDefault="00C342C4">
            <w:pPr>
              <w:keepNext/>
              <w:keepLines/>
              <w:spacing w:before="60" w:after="60"/>
              <w:jc w:val="center"/>
              <w:rPr>
                <w:rFonts w:ascii="Arial" w:hAnsi="Arial"/>
                <w:color w:val="000000"/>
                <w:sz w:val="22"/>
              </w:rPr>
            </w:pPr>
          </w:p>
        </w:tc>
        <w:tc>
          <w:tcPr>
            <w:tcW w:w="1418" w:type="dxa"/>
          </w:tcPr>
          <w:p w14:paraId="2CE5CBC7" w14:textId="77777777" w:rsidR="00C342C4" w:rsidRDefault="00C342C4">
            <w:pPr>
              <w:keepNext/>
              <w:keepLines/>
              <w:spacing w:before="60" w:after="60"/>
              <w:jc w:val="center"/>
              <w:rPr>
                <w:rFonts w:ascii="Arial" w:hAnsi="Arial"/>
                <w:color w:val="000000"/>
                <w:sz w:val="22"/>
              </w:rPr>
            </w:pPr>
          </w:p>
        </w:tc>
      </w:tr>
      <w:tr w:rsidR="00910B3E" w14:paraId="0EFA2703" w14:textId="77777777" w:rsidTr="001C2952">
        <w:trPr>
          <w:cantSplit/>
          <w:jc w:val="center"/>
        </w:trPr>
        <w:tc>
          <w:tcPr>
            <w:tcW w:w="2552" w:type="dxa"/>
            <w:vAlign w:val="center"/>
          </w:tcPr>
          <w:p w14:paraId="2B51A9EE" w14:textId="77777777" w:rsidR="00910B3E" w:rsidRPr="00910B3E" w:rsidRDefault="00910B3E">
            <w:pPr>
              <w:keepNext/>
              <w:keepLines/>
              <w:spacing w:before="60" w:after="60"/>
              <w:rPr>
                <w:rFonts w:ascii="Arial" w:hAnsi="Arial" w:cs="Arial"/>
                <w:color w:val="000000"/>
                <w:sz w:val="22"/>
              </w:rPr>
            </w:pPr>
            <w:r w:rsidRPr="00910B3E">
              <w:rPr>
                <w:rFonts w:ascii="Arial" w:hAnsi="Arial" w:cs="Arial"/>
                <w:sz w:val="22"/>
                <w:lang w:eastAsia="en-GB"/>
              </w:rPr>
              <w:t>Offshore Transmission Owners</w:t>
            </w:r>
          </w:p>
        </w:tc>
        <w:tc>
          <w:tcPr>
            <w:tcW w:w="2268" w:type="dxa"/>
          </w:tcPr>
          <w:p w14:paraId="76F0DF55" w14:textId="77777777" w:rsidR="00910B3E" w:rsidRDefault="00910B3E">
            <w:pPr>
              <w:keepNext/>
              <w:keepLines/>
              <w:spacing w:before="60" w:after="60"/>
              <w:jc w:val="center"/>
              <w:rPr>
                <w:rFonts w:ascii="Arial" w:hAnsi="Arial"/>
                <w:color w:val="000000"/>
                <w:sz w:val="22"/>
              </w:rPr>
            </w:pPr>
          </w:p>
        </w:tc>
        <w:tc>
          <w:tcPr>
            <w:tcW w:w="2410" w:type="dxa"/>
          </w:tcPr>
          <w:p w14:paraId="11B4B1D9" w14:textId="77777777" w:rsidR="00910B3E" w:rsidRDefault="00910B3E">
            <w:pPr>
              <w:keepNext/>
              <w:keepLines/>
              <w:spacing w:before="60" w:after="60"/>
              <w:jc w:val="center"/>
              <w:rPr>
                <w:rFonts w:ascii="Arial" w:hAnsi="Arial"/>
                <w:color w:val="000000"/>
                <w:sz w:val="22"/>
              </w:rPr>
            </w:pPr>
          </w:p>
        </w:tc>
        <w:tc>
          <w:tcPr>
            <w:tcW w:w="1418" w:type="dxa"/>
          </w:tcPr>
          <w:p w14:paraId="5C178FF2" w14:textId="77777777" w:rsidR="00910B3E" w:rsidRDefault="00910B3E">
            <w:pPr>
              <w:keepNext/>
              <w:keepLines/>
              <w:spacing w:before="60" w:after="60"/>
              <w:jc w:val="center"/>
              <w:rPr>
                <w:rFonts w:ascii="Arial" w:hAnsi="Arial"/>
                <w:color w:val="000000"/>
                <w:sz w:val="22"/>
              </w:rPr>
            </w:pPr>
          </w:p>
        </w:tc>
      </w:tr>
      <w:tr w:rsidR="001C2952" w14:paraId="7F48C4DF" w14:textId="77777777" w:rsidTr="001C2952">
        <w:trPr>
          <w:cantSplit/>
          <w:jc w:val="center"/>
        </w:trPr>
        <w:tc>
          <w:tcPr>
            <w:tcW w:w="2552" w:type="dxa"/>
            <w:vAlign w:val="center"/>
          </w:tcPr>
          <w:p w14:paraId="51D2387E" w14:textId="35459392" w:rsidR="001C2952" w:rsidRPr="00910B3E" w:rsidRDefault="001C2952">
            <w:pPr>
              <w:keepNext/>
              <w:keepLines/>
              <w:spacing w:before="60" w:after="60"/>
              <w:rPr>
                <w:rFonts w:ascii="Arial" w:hAnsi="Arial" w:cs="Arial"/>
                <w:sz w:val="22"/>
                <w:lang w:eastAsia="en-GB"/>
              </w:rPr>
            </w:pPr>
            <w:ins w:id="0" w:author="Steve Baker [NESO]" w:date="2025-10-16T08:57:00Z" w16du:dateUtc="2025-10-16T07:57:00Z">
              <w:r>
                <w:rPr>
                  <w:rFonts w:ascii="Arial" w:hAnsi="Arial" w:cs="Arial"/>
                  <w:sz w:val="22"/>
                  <w:lang w:eastAsia="en-GB"/>
                </w:rPr>
                <w:t>Competitively Appointed Transmission Owners</w:t>
              </w:r>
            </w:ins>
          </w:p>
        </w:tc>
        <w:tc>
          <w:tcPr>
            <w:tcW w:w="2268" w:type="dxa"/>
          </w:tcPr>
          <w:p w14:paraId="08CE193C" w14:textId="77777777" w:rsidR="001C2952" w:rsidRDefault="001C2952">
            <w:pPr>
              <w:keepNext/>
              <w:keepLines/>
              <w:spacing w:before="60" w:after="60"/>
              <w:jc w:val="center"/>
              <w:rPr>
                <w:rFonts w:ascii="Arial" w:hAnsi="Arial"/>
                <w:color w:val="000000"/>
                <w:sz w:val="22"/>
              </w:rPr>
            </w:pPr>
          </w:p>
        </w:tc>
        <w:tc>
          <w:tcPr>
            <w:tcW w:w="2410" w:type="dxa"/>
          </w:tcPr>
          <w:p w14:paraId="65AAD601" w14:textId="77777777" w:rsidR="001C2952" w:rsidRDefault="001C2952">
            <w:pPr>
              <w:keepNext/>
              <w:keepLines/>
              <w:spacing w:before="60" w:after="60"/>
              <w:jc w:val="center"/>
              <w:rPr>
                <w:rFonts w:ascii="Arial" w:hAnsi="Arial"/>
                <w:color w:val="000000"/>
                <w:sz w:val="22"/>
              </w:rPr>
            </w:pPr>
          </w:p>
        </w:tc>
        <w:tc>
          <w:tcPr>
            <w:tcW w:w="1418" w:type="dxa"/>
          </w:tcPr>
          <w:p w14:paraId="65E0E1F1" w14:textId="77777777" w:rsidR="001C2952" w:rsidRDefault="001C2952">
            <w:pPr>
              <w:keepNext/>
              <w:keepLines/>
              <w:spacing w:before="60" w:after="60"/>
              <w:jc w:val="center"/>
              <w:rPr>
                <w:rFonts w:ascii="Arial" w:hAnsi="Arial"/>
                <w:color w:val="000000"/>
                <w:sz w:val="22"/>
              </w:rPr>
            </w:pPr>
          </w:p>
        </w:tc>
      </w:tr>
    </w:tbl>
    <w:p w14:paraId="2DB74760" w14:textId="77777777" w:rsidR="00C342C4" w:rsidRDefault="00C342C4">
      <w:pPr>
        <w:pStyle w:val="Heading5"/>
        <w:keepNext/>
        <w:keepLines/>
      </w:pPr>
    </w:p>
    <w:p w14:paraId="6B3A0AEF" w14:textId="77777777" w:rsidR="00C342C4" w:rsidRDefault="00C342C4">
      <w:pPr>
        <w:keepNext/>
        <w:keepLines/>
        <w:rPr>
          <w:rFonts w:ascii="Arial" w:hAnsi="Arial"/>
          <w:b/>
          <w:i/>
          <w:sz w:val="24"/>
        </w:rPr>
      </w:pPr>
      <w:r>
        <w:rPr>
          <w:rFonts w:ascii="Arial" w:hAnsi="Arial"/>
          <w:b/>
          <w:i/>
          <w:sz w:val="24"/>
        </w:rPr>
        <w:t xml:space="preserve">STC Procedure Change Control History </w:t>
      </w:r>
    </w:p>
    <w:p w14:paraId="2CC26398" w14:textId="77777777" w:rsidR="00C342C4" w:rsidRDefault="00C342C4">
      <w:pPr>
        <w:keepNext/>
        <w:keepLines/>
        <w:rPr>
          <w:rFonts w:ascii="Arial" w:hAnsi="Arial"/>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C342C4" w14:paraId="219B0A9B" w14:textId="77777777" w:rsidTr="76FDBF2E">
        <w:tc>
          <w:tcPr>
            <w:tcW w:w="1384" w:type="dxa"/>
          </w:tcPr>
          <w:p w14:paraId="38737FEF" w14:textId="77777777" w:rsidR="00C342C4" w:rsidRDefault="00C342C4">
            <w:pPr>
              <w:keepNext/>
              <w:keepLines/>
              <w:rPr>
                <w:rFonts w:ascii="Arial" w:hAnsi="Arial"/>
              </w:rPr>
            </w:pPr>
            <w:r>
              <w:rPr>
                <w:rFonts w:ascii="Arial" w:hAnsi="Arial"/>
              </w:rPr>
              <w:t xml:space="preserve">Issue 001 </w:t>
            </w:r>
          </w:p>
        </w:tc>
        <w:tc>
          <w:tcPr>
            <w:tcW w:w="1418" w:type="dxa"/>
          </w:tcPr>
          <w:p w14:paraId="41FFB2C4" w14:textId="77777777" w:rsidR="00C342C4" w:rsidRDefault="00C342C4">
            <w:pPr>
              <w:pStyle w:val="Header"/>
              <w:keepNext/>
              <w:keepLines/>
              <w:tabs>
                <w:tab w:val="clear" w:pos="4153"/>
                <w:tab w:val="clear" w:pos="8306"/>
              </w:tabs>
              <w:spacing w:after="0"/>
            </w:pPr>
            <w:r>
              <w:t>29/03/2005</w:t>
            </w:r>
          </w:p>
        </w:tc>
        <w:tc>
          <w:tcPr>
            <w:tcW w:w="5726" w:type="dxa"/>
          </w:tcPr>
          <w:p w14:paraId="0979D2DC" w14:textId="77777777" w:rsidR="00C342C4" w:rsidRDefault="00C342C4">
            <w:pPr>
              <w:keepNext/>
              <w:keepLines/>
              <w:rPr>
                <w:rFonts w:ascii="Arial" w:hAnsi="Arial"/>
              </w:rPr>
            </w:pPr>
            <w:r>
              <w:rPr>
                <w:rFonts w:ascii="Arial" w:hAnsi="Arial"/>
              </w:rPr>
              <w:t>BETTA Go-Live Version</w:t>
            </w:r>
          </w:p>
        </w:tc>
      </w:tr>
      <w:tr w:rsidR="00C342C4" w14:paraId="2C20C666" w14:textId="77777777" w:rsidTr="76FDBF2E">
        <w:tc>
          <w:tcPr>
            <w:tcW w:w="1384" w:type="dxa"/>
          </w:tcPr>
          <w:p w14:paraId="53F29720" w14:textId="77777777" w:rsidR="00C342C4" w:rsidRDefault="00C342C4">
            <w:pPr>
              <w:keepNext/>
              <w:keepLines/>
              <w:rPr>
                <w:rFonts w:ascii="Arial" w:hAnsi="Arial"/>
              </w:rPr>
            </w:pPr>
            <w:r>
              <w:rPr>
                <w:rFonts w:ascii="Arial" w:hAnsi="Arial"/>
              </w:rPr>
              <w:t>Issue 002</w:t>
            </w:r>
          </w:p>
        </w:tc>
        <w:tc>
          <w:tcPr>
            <w:tcW w:w="1418" w:type="dxa"/>
          </w:tcPr>
          <w:p w14:paraId="1C9C9705" w14:textId="77777777" w:rsidR="00C342C4" w:rsidRDefault="00C342C4">
            <w:pPr>
              <w:keepNext/>
              <w:keepLines/>
              <w:rPr>
                <w:rFonts w:ascii="Arial" w:hAnsi="Arial"/>
              </w:rPr>
            </w:pPr>
            <w:r>
              <w:rPr>
                <w:rFonts w:ascii="Arial" w:hAnsi="Arial"/>
              </w:rPr>
              <w:t>26/05/2005</w:t>
            </w:r>
          </w:p>
        </w:tc>
        <w:tc>
          <w:tcPr>
            <w:tcW w:w="5726" w:type="dxa"/>
          </w:tcPr>
          <w:p w14:paraId="3E5A5FFA" w14:textId="77777777" w:rsidR="00C342C4" w:rsidRDefault="00C342C4">
            <w:pPr>
              <w:keepNext/>
              <w:keepLines/>
              <w:rPr>
                <w:rFonts w:ascii="Arial" w:hAnsi="Arial"/>
              </w:rPr>
            </w:pPr>
            <w:r>
              <w:rPr>
                <w:rFonts w:ascii="Arial" w:hAnsi="Arial"/>
              </w:rPr>
              <w:t>Issue 002 incorporating PA005</w:t>
            </w:r>
          </w:p>
        </w:tc>
      </w:tr>
      <w:tr w:rsidR="00C342C4" w14:paraId="68B540BE" w14:textId="77777777" w:rsidTr="76FDBF2E">
        <w:tc>
          <w:tcPr>
            <w:tcW w:w="1384" w:type="dxa"/>
          </w:tcPr>
          <w:p w14:paraId="006802F6" w14:textId="77777777" w:rsidR="00C342C4" w:rsidRDefault="00C342C4">
            <w:pPr>
              <w:keepNext/>
              <w:keepLines/>
              <w:rPr>
                <w:rFonts w:ascii="Arial" w:hAnsi="Arial"/>
              </w:rPr>
            </w:pPr>
            <w:r>
              <w:rPr>
                <w:rFonts w:ascii="Arial" w:hAnsi="Arial"/>
              </w:rPr>
              <w:t>Issue 003</w:t>
            </w:r>
          </w:p>
        </w:tc>
        <w:tc>
          <w:tcPr>
            <w:tcW w:w="1418" w:type="dxa"/>
          </w:tcPr>
          <w:p w14:paraId="31464AEB" w14:textId="77777777" w:rsidR="00C342C4" w:rsidRDefault="00C342C4">
            <w:pPr>
              <w:keepNext/>
              <w:keepLines/>
              <w:rPr>
                <w:rFonts w:ascii="Arial" w:hAnsi="Arial"/>
              </w:rPr>
            </w:pPr>
            <w:r>
              <w:rPr>
                <w:rFonts w:ascii="Arial" w:hAnsi="Arial"/>
              </w:rPr>
              <w:t>05/10/2005</w:t>
            </w:r>
          </w:p>
        </w:tc>
        <w:tc>
          <w:tcPr>
            <w:tcW w:w="5726" w:type="dxa"/>
          </w:tcPr>
          <w:p w14:paraId="70B4F203" w14:textId="77777777" w:rsidR="00C342C4" w:rsidRDefault="00C342C4">
            <w:pPr>
              <w:keepNext/>
              <w:keepLines/>
              <w:rPr>
                <w:rFonts w:ascii="Arial" w:hAnsi="Arial"/>
              </w:rPr>
            </w:pPr>
            <w:r>
              <w:rPr>
                <w:rFonts w:ascii="Arial" w:hAnsi="Arial"/>
              </w:rPr>
              <w:t>Issue 003 incorporating PA033 and PA037</w:t>
            </w:r>
          </w:p>
        </w:tc>
      </w:tr>
      <w:tr w:rsidR="00910B3E" w14:paraId="1506BEC0" w14:textId="77777777" w:rsidTr="76FDBF2E">
        <w:tc>
          <w:tcPr>
            <w:tcW w:w="1384" w:type="dxa"/>
          </w:tcPr>
          <w:p w14:paraId="0C81A958" w14:textId="77777777" w:rsidR="00910B3E" w:rsidRPr="00910B3E" w:rsidRDefault="00910B3E">
            <w:pPr>
              <w:keepNext/>
              <w:keepLines/>
              <w:rPr>
                <w:rFonts w:ascii="Arial" w:hAnsi="Arial" w:cs="Arial"/>
              </w:rPr>
            </w:pPr>
            <w:r w:rsidRPr="00910B3E">
              <w:rPr>
                <w:rFonts w:ascii="Arial" w:hAnsi="Arial" w:cs="Arial"/>
              </w:rPr>
              <w:t>Issue 00</w:t>
            </w:r>
            <w:r w:rsidR="00BF6551">
              <w:rPr>
                <w:rFonts w:ascii="Arial" w:hAnsi="Arial" w:cs="Arial"/>
              </w:rPr>
              <w:t>4</w:t>
            </w:r>
          </w:p>
        </w:tc>
        <w:tc>
          <w:tcPr>
            <w:tcW w:w="1418" w:type="dxa"/>
          </w:tcPr>
          <w:p w14:paraId="654A5328" w14:textId="77777777" w:rsidR="00910B3E" w:rsidRPr="00910B3E" w:rsidRDefault="00B325BD">
            <w:pPr>
              <w:keepNext/>
              <w:keepLines/>
              <w:rPr>
                <w:rFonts w:ascii="Arial" w:hAnsi="Arial" w:cs="Arial"/>
              </w:rPr>
            </w:pPr>
            <w:r>
              <w:rPr>
                <w:rFonts w:ascii="Arial" w:hAnsi="Arial" w:cs="Arial"/>
              </w:rPr>
              <w:t>17</w:t>
            </w:r>
            <w:r w:rsidR="00910B3E" w:rsidRPr="00910B3E">
              <w:rPr>
                <w:rFonts w:ascii="Arial" w:hAnsi="Arial" w:cs="Arial"/>
              </w:rPr>
              <w:t>/</w:t>
            </w:r>
            <w:r w:rsidR="00F129AB">
              <w:rPr>
                <w:rFonts w:ascii="Arial" w:hAnsi="Arial" w:cs="Arial"/>
              </w:rPr>
              <w:t>1</w:t>
            </w:r>
            <w:r>
              <w:rPr>
                <w:rFonts w:ascii="Arial" w:hAnsi="Arial" w:cs="Arial"/>
              </w:rPr>
              <w:t>2</w:t>
            </w:r>
            <w:r w:rsidR="00910B3E" w:rsidRPr="00910B3E">
              <w:rPr>
                <w:rFonts w:ascii="Arial" w:hAnsi="Arial" w:cs="Arial"/>
              </w:rPr>
              <w:t>/2009</w:t>
            </w:r>
          </w:p>
        </w:tc>
        <w:tc>
          <w:tcPr>
            <w:tcW w:w="5726" w:type="dxa"/>
          </w:tcPr>
          <w:p w14:paraId="6F651C97" w14:textId="77777777" w:rsidR="00910B3E" w:rsidRPr="00910B3E" w:rsidRDefault="00910B3E">
            <w:pPr>
              <w:keepNext/>
              <w:keepLines/>
              <w:rPr>
                <w:rFonts w:ascii="Arial" w:hAnsi="Arial" w:cs="Arial"/>
              </w:rPr>
            </w:pPr>
            <w:r w:rsidRPr="00910B3E">
              <w:rPr>
                <w:rFonts w:ascii="Arial" w:hAnsi="Arial" w:cs="Arial"/>
              </w:rPr>
              <w:t>Issue 00</w:t>
            </w:r>
            <w:r w:rsidR="00EF78BA">
              <w:rPr>
                <w:rFonts w:ascii="Arial" w:hAnsi="Arial" w:cs="Arial"/>
              </w:rPr>
              <w:t>4</w:t>
            </w:r>
            <w:r w:rsidRPr="00910B3E">
              <w:rPr>
                <w:rFonts w:ascii="Arial" w:hAnsi="Arial" w:cs="Arial"/>
              </w:rPr>
              <w:t xml:space="preserve"> incorporating changes for Offshore Transmission</w:t>
            </w:r>
          </w:p>
        </w:tc>
      </w:tr>
      <w:tr w:rsidR="00AD0428" w14:paraId="26C21178" w14:textId="77777777" w:rsidTr="76FDBF2E">
        <w:tc>
          <w:tcPr>
            <w:tcW w:w="1384" w:type="dxa"/>
          </w:tcPr>
          <w:p w14:paraId="3ED082D3" w14:textId="77777777" w:rsidR="00AD0428" w:rsidRPr="00910B3E" w:rsidRDefault="00AD0428">
            <w:pPr>
              <w:keepNext/>
              <w:keepLines/>
              <w:rPr>
                <w:rFonts w:ascii="Arial" w:hAnsi="Arial" w:cs="Arial"/>
              </w:rPr>
            </w:pPr>
            <w:r>
              <w:rPr>
                <w:rFonts w:ascii="Arial" w:hAnsi="Arial" w:cs="Arial"/>
              </w:rPr>
              <w:t>Issue 005</w:t>
            </w:r>
          </w:p>
        </w:tc>
        <w:tc>
          <w:tcPr>
            <w:tcW w:w="1418" w:type="dxa"/>
          </w:tcPr>
          <w:p w14:paraId="60379F88" w14:textId="77777777" w:rsidR="00AD0428" w:rsidRDefault="00AD0428">
            <w:pPr>
              <w:keepNext/>
              <w:keepLines/>
              <w:rPr>
                <w:rFonts w:ascii="Arial" w:hAnsi="Arial" w:cs="Arial"/>
              </w:rPr>
            </w:pPr>
            <w:r>
              <w:rPr>
                <w:rFonts w:ascii="Arial" w:hAnsi="Arial" w:cs="Arial"/>
              </w:rPr>
              <w:t>01/04/2019</w:t>
            </w:r>
          </w:p>
        </w:tc>
        <w:tc>
          <w:tcPr>
            <w:tcW w:w="5726" w:type="dxa"/>
          </w:tcPr>
          <w:p w14:paraId="50F01E2A" w14:textId="77777777" w:rsidR="00AD0428" w:rsidRPr="00910B3E" w:rsidRDefault="00AD0428">
            <w:pPr>
              <w:keepNext/>
              <w:keepLines/>
              <w:rPr>
                <w:rFonts w:ascii="Arial" w:hAnsi="Arial" w:cs="Arial"/>
              </w:rPr>
            </w:pPr>
            <w:r>
              <w:rPr>
                <w:rFonts w:ascii="Arial" w:hAnsi="Arial" w:cs="Arial"/>
              </w:rPr>
              <w:t>Issue 005 incorporating changes for National Grid Legal Separation</w:t>
            </w:r>
          </w:p>
        </w:tc>
      </w:tr>
      <w:tr w:rsidR="00EE6C2D" w14:paraId="5017BB8D" w14:textId="77777777" w:rsidTr="76FDBF2E">
        <w:tc>
          <w:tcPr>
            <w:tcW w:w="1384" w:type="dxa"/>
          </w:tcPr>
          <w:p w14:paraId="2756804B" w14:textId="5217949E" w:rsidR="00EE6C2D" w:rsidRPr="00EE6C2D" w:rsidRDefault="00EE6C2D" w:rsidP="00EE6C2D">
            <w:pPr>
              <w:keepNext/>
              <w:keepLines/>
              <w:rPr>
                <w:rFonts w:ascii="Arial" w:hAnsi="Arial" w:cs="Arial"/>
              </w:rPr>
            </w:pPr>
            <w:r w:rsidRPr="00EE6C2D">
              <w:rPr>
                <w:rFonts w:ascii="Arial" w:hAnsi="Arial" w:cs="Arial"/>
              </w:rPr>
              <w:t>Issue 00</w:t>
            </w:r>
            <w:r>
              <w:rPr>
                <w:rFonts w:ascii="Arial" w:hAnsi="Arial" w:cs="Arial"/>
              </w:rPr>
              <w:t>6</w:t>
            </w:r>
          </w:p>
        </w:tc>
        <w:tc>
          <w:tcPr>
            <w:tcW w:w="1418" w:type="dxa"/>
          </w:tcPr>
          <w:p w14:paraId="3C84748B" w14:textId="5EB84103" w:rsidR="00EE6C2D" w:rsidRPr="00EE6C2D" w:rsidRDefault="00751B8D" w:rsidP="00EE6C2D">
            <w:pPr>
              <w:keepNext/>
              <w:keepLines/>
              <w:rPr>
                <w:rFonts w:ascii="Arial" w:hAnsi="Arial" w:cs="Arial"/>
              </w:rPr>
            </w:pPr>
            <w:r>
              <w:rPr>
                <w:rFonts w:ascii="Arial" w:hAnsi="Arial" w:cs="Arial"/>
              </w:rPr>
              <w:t>25</w:t>
            </w:r>
            <w:r w:rsidR="00EE6C2D" w:rsidRPr="00EE6C2D">
              <w:rPr>
                <w:rFonts w:ascii="Arial" w:hAnsi="Arial" w:cs="Arial"/>
              </w:rPr>
              <w:t>/</w:t>
            </w:r>
            <w:r w:rsidR="00E150E1">
              <w:rPr>
                <w:rFonts w:ascii="Arial" w:hAnsi="Arial" w:cs="Arial"/>
              </w:rPr>
              <w:t>04</w:t>
            </w:r>
            <w:r w:rsidR="00EE6C2D" w:rsidRPr="00EE6C2D">
              <w:rPr>
                <w:rFonts w:ascii="Arial" w:hAnsi="Arial" w:cs="Arial"/>
              </w:rPr>
              <w:t>/2023</w:t>
            </w:r>
          </w:p>
        </w:tc>
        <w:tc>
          <w:tcPr>
            <w:tcW w:w="5726" w:type="dxa"/>
          </w:tcPr>
          <w:p w14:paraId="4077D449" w14:textId="456139EF" w:rsidR="00EE6C2D" w:rsidRPr="00EE6C2D" w:rsidRDefault="00EE6C2D" w:rsidP="00EE6C2D">
            <w:pPr>
              <w:keepNext/>
              <w:keepLines/>
              <w:rPr>
                <w:rFonts w:ascii="Arial" w:hAnsi="Arial" w:cs="Arial"/>
              </w:rPr>
            </w:pPr>
            <w:r w:rsidRPr="76FDBF2E">
              <w:rPr>
                <w:rFonts w:ascii="Arial" w:hAnsi="Arial" w:cs="Arial"/>
              </w:rPr>
              <w:t>Issue 006 incorporating use of ‘The Company’ definition as made in the STC</w:t>
            </w:r>
            <w:r w:rsidR="00E150E1" w:rsidRPr="76FDBF2E">
              <w:rPr>
                <w:rFonts w:ascii="Arial" w:hAnsi="Arial" w:cs="Arial"/>
              </w:rPr>
              <w:t xml:space="preserve"> PM0130</w:t>
            </w:r>
          </w:p>
        </w:tc>
      </w:tr>
    </w:tbl>
    <w:p w14:paraId="7E24E4C2" w14:textId="77777777" w:rsidR="00C342C4" w:rsidRDefault="00C342C4">
      <w:pPr>
        <w:pStyle w:val="Header"/>
        <w:keepNext/>
        <w:keepLines/>
        <w:tabs>
          <w:tab w:val="clear" w:pos="4153"/>
          <w:tab w:val="clear" w:pos="8306"/>
        </w:tabs>
        <w:spacing w:after="0"/>
      </w:pPr>
    </w:p>
    <w:p w14:paraId="6868E135" w14:textId="77777777" w:rsidR="00FA4D88" w:rsidRDefault="00FA4D88" w:rsidP="00FA4D88">
      <w:pPr>
        <w:pStyle w:val="Heading1"/>
        <w:keepLines/>
        <w:rPr>
          <w:b w:val="0"/>
          <w:sz w:val="20"/>
        </w:rPr>
      </w:pPr>
    </w:p>
    <w:p w14:paraId="1A949C7A" w14:textId="77777777" w:rsidR="00FA4D88" w:rsidRDefault="00FA4D88" w:rsidP="00FA4D88"/>
    <w:p w14:paraId="5243AF37" w14:textId="77777777" w:rsidR="00FA4D88" w:rsidRDefault="00FA4D88" w:rsidP="00FA4D88"/>
    <w:p w14:paraId="09A5A1FB" w14:textId="77777777" w:rsidR="00FA4D88" w:rsidRDefault="00FA4D88" w:rsidP="00FA4D88"/>
    <w:p w14:paraId="3243DB39" w14:textId="77777777" w:rsidR="00FA4D88" w:rsidRDefault="00FA4D88" w:rsidP="00FA4D88"/>
    <w:p w14:paraId="703DE6A8" w14:textId="77777777" w:rsidR="00FA4D88" w:rsidRDefault="00FA4D88" w:rsidP="00FA4D88"/>
    <w:p w14:paraId="11C6A9C7" w14:textId="77777777" w:rsidR="00FA4D88" w:rsidRDefault="00FA4D88" w:rsidP="00FA4D88"/>
    <w:p w14:paraId="0D6BFCC1" w14:textId="77777777" w:rsidR="00FA4D88" w:rsidRDefault="00FA4D88" w:rsidP="00FA4D88"/>
    <w:p w14:paraId="02CC3A34" w14:textId="77777777" w:rsidR="00FA4D88" w:rsidRPr="00FA4D88" w:rsidRDefault="00FA4D88" w:rsidP="00FA4D88"/>
    <w:p w14:paraId="6FE1984E" w14:textId="77777777" w:rsidR="00C342C4" w:rsidRDefault="00C342C4">
      <w:pPr>
        <w:pStyle w:val="Heading1"/>
        <w:keepLines/>
        <w:numPr>
          <w:ilvl w:val="0"/>
          <w:numId w:val="11"/>
        </w:numPr>
        <w:rPr>
          <w:i/>
        </w:rPr>
      </w:pPr>
      <w:r>
        <w:br w:type="page"/>
        <w:t xml:space="preserve">Introduction </w:t>
      </w:r>
    </w:p>
    <w:p w14:paraId="3C9CEA1D" w14:textId="77777777" w:rsidR="00C342C4" w:rsidRDefault="00C342C4" w:rsidP="00C342C4">
      <w:pPr>
        <w:pStyle w:val="Heading2"/>
        <w:keepLines/>
        <w:numPr>
          <w:ilvl w:val="1"/>
          <w:numId w:val="28"/>
        </w:numPr>
        <w:tabs>
          <w:tab w:val="clear" w:pos="792"/>
          <w:tab w:val="num" w:pos="709"/>
        </w:tabs>
        <w:ind w:hanging="792"/>
      </w:pPr>
      <w:r>
        <w:t>Scope</w:t>
      </w:r>
    </w:p>
    <w:p w14:paraId="6ACE3C2A" w14:textId="797A5FD8" w:rsidR="00C342C4" w:rsidRDefault="00C342C4" w:rsidP="00C342C4">
      <w:pPr>
        <w:pStyle w:val="Heading3"/>
        <w:keepLines/>
        <w:numPr>
          <w:ilvl w:val="2"/>
          <w:numId w:val="28"/>
        </w:numPr>
        <w:tabs>
          <w:tab w:val="clear" w:pos="1224"/>
          <w:tab w:val="num" w:pos="709"/>
        </w:tabs>
        <w:ind w:left="709" w:hanging="709"/>
        <w:jc w:val="both"/>
      </w:pPr>
      <w:r>
        <w:t xml:space="preserve">This procedure describes the processes for managing any costs payable by </w:t>
      </w:r>
      <w:r w:rsidR="00AE56A5">
        <w:t>The Company</w:t>
      </w:r>
      <w:r w:rsidR="00F10D2C">
        <w:t>,</w:t>
      </w:r>
      <w:r w:rsidR="00F10D2C" w:rsidRPr="005F2817">
        <w:t xml:space="preserve"> </w:t>
      </w:r>
      <w:r w:rsidR="00F10D2C" w:rsidRPr="00EF2340">
        <w:t>as defined in the STC and meaning the licence holder with system operator responsibilities,</w:t>
      </w:r>
      <w:r>
        <w:t xml:space="preserve"> to a TO associated with requests by </w:t>
      </w:r>
      <w:r w:rsidR="00AE56A5">
        <w:t>The Company</w:t>
      </w:r>
      <w:r>
        <w:t xml:space="preserve"> for a change to a TO Outage, not caused by that TO, and any Knock-on Outages.</w:t>
      </w:r>
    </w:p>
    <w:p w14:paraId="04E70B1A" w14:textId="4DE1F6DB" w:rsidR="00C342C4" w:rsidRDefault="00C342C4" w:rsidP="00C342C4">
      <w:pPr>
        <w:pStyle w:val="Heading3"/>
        <w:keepLines/>
        <w:numPr>
          <w:ilvl w:val="2"/>
          <w:numId w:val="28"/>
        </w:numPr>
        <w:tabs>
          <w:tab w:val="clear" w:pos="1224"/>
          <w:tab w:val="num" w:pos="709"/>
        </w:tabs>
        <w:ind w:left="709" w:hanging="709"/>
        <w:jc w:val="both"/>
      </w:pPr>
      <w:r>
        <w:t xml:space="preserve">Only changes to TO Outages resulting from </w:t>
      </w:r>
      <w:r w:rsidR="00AE56A5">
        <w:t>The Company</w:t>
      </w:r>
      <w:r>
        <w:t xml:space="preserve"> initiated Outage Change requests after Plan Freeze (in Week 49) may be subject to a cost payment by </w:t>
      </w:r>
      <w:r w:rsidR="00AE56A5">
        <w:t>The Company</w:t>
      </w:r>
      <w:r>
        <w:t>.</w:t>
      </w:r>
    </w:p>
    <w:p w14:paraId="2EA19107" w14:textId="77777777" w:rsidR="00C342C4" w:rsidRPr="003F6EFE" w:rsidRDefault="00C342C4" w:rsidP="00C342C4">
      <w:pPr>
        <w:pStyle w:val="Heading3"/>
        <w:keepLines/>
        <w:numPr>
          <w:ilvl w:val="2"/>
          <w:numId w:val="28"/>
        </w:numPr>
        <w:tabs>
          <w:tab w:val="clear" w:pos="1224"/>
          <w:tab w:val="num" w:pos="709"/>
        </w:tabs>
        <w:ind w:left="1418" w:hanging="1418"/>
        <w:jc w:val="both"/>
      </w:pPr>
      <w:r w:rsidRPr="003F6EFE">
        <w:t>For the purposes of this document, TOs are:</w:t>
      </w:r>
    </w:p>
    <w:p w14:paraId="0745964F" w14:textId="77777777" w:rsidR="00AD0428" w:rsidRDefault="00AD0428" w:rsidP="00C53856">
      <w:pPr>
        <w:pStyle w:val="Heading4"/>
        <w:keepLines/>
        <w:numPr>
          <w:ilvl w:val="0"/>
          <w:numId w:val="30"/>
        </w:numPr>
        <w:tabs>
          <w:tab w:val="clear" w:pos="360"/>
          <w:tab w:val="num" w:pos="1080"/>
        </w:tabs>
        <w:spacing w:after="0"/>
        <w:ind w:left="1077" w:hanging="357"/>
        <w:jc w:val="both"/>
      </w:pPr>
      <w:r>
        <w:t>NGET;</w:t>
      </w:r>
    </w:p>
    <w:p w14:paraId="13A4033C" w14:textId="77777777" w:rsidR="003F6EFE" w:rsidRPr="003F6EFE" w:rsidRDefault="00C53856" w:rsidP="00C53856">
      <w:pPr>
        <w:pStyle w:val="Heading4"/>
        <w:keepLines/>
        <w:numPr>
          <w:ilvl w:val="0"/>
          <w:numId w:val="30"/>
        </w:numPr>
        <w:tabs>
          <w:tab w:val="clear" w:pos="360"/>
          <w:tab w:val="num" w:pos="1080"/>
        </w:tabs>
        <w:spacing w:after="0"/>
        <w:ind w:left="1077" w:hanging="357"/>
        <w:jc w:val="both"/>
      </w:pPr>
      <w:r w:rsidRPr="003F6EFE">
        <w:t>SPT</w:t>
      </w:r>
      <w:r w:rsidR="003F6EFE" w:rsidRPr="003F6EFE">
        <w:t xml:space="preserve">; </w:t>
      </w:r>
      <w:r w:rsidRPr="003F6EFE">
        <w:t xml:space="preserve"> </w:t>
      </w:r>
    </w:p>
    <w:p w14:paraId="161CC08F" w14:textId="77777777" w:rsidR="00910B3E" w:rsidRDefault="00C53856" w:rsidP="00C53856">
      <w:pPr>
        <w:pStyle w:val="Heading3"/>
        <w:keepLines/>
        <w:numPr>
          <w:ilvl w:val="0"/>
          <w:numId w:val="2"/>
        </w:numPr>
        <w:tabs>
          <w:tab w:val="clear" w:pos="360"/>
          <w:tab w:val="num" w:pos="720"/>
        </w:tabs>
        <w:ind w:left="1134" w:hanging="425"/>
        <w:jc w:val="both"/>
      </w:pPr>
      <w:r>
        <w:t>SHETL</w:t>
      </w:r>
      <w:r w:rsidR="005A65F1">
        <w:t xml:space="preserve">; </w:t>
      </w:r>
      <w:del w:id="1" w:author="Steve Baker [NESO]" w:date="2025-10-16T08:59:00Z" w16du:dateUtc="2025-10-16T07:59:00Z">
        <w:r w:rsidR="005A65F1" w:rsidDel="00FB16A2">
          <w:delText>and</w:delText>
        </w:r>
      </w:del>
    </w:p>
    <w:p w14:paraId="6813E46C" w14:textId="7E1A70B4" w:rsidR="005A65F1" w:rsidRDefault="005A65F1" w:rsidP="00C53856">
      <w:pPr>
        <w:pStyle w:val="Heading3"/>
        <w:keepLines/>
        <w:numPr>
          <w:ilvl w:val="0"/>
          <w:numId w:val="2"/>
        </w:numPr>
        <w:tabs>
          <w:tab w:val="clear" w:pos="360"/>
          <w:tab w:val="num" w:pos="720"/>
        </w:tabs>
        <w:ind w:left="1134" w:hanging="425"/>
        <w:jc w:val="both"/>
        <w:rPr>
          <w:ins w:id="2" w:author="Steve Baker [NESO]" w:date="2025-10-16T08:58:00Z" w16du:dateUtc="2025-10-16T07:58:00Z"/>
        </w:rPr>
      </w:pPr>
      <w:r>
        <w:t xml:space="preserve">All Offshore Transmission Licence holders as appointed by </w:t>
      </w:r>
      <w:del w:id="3" w:author="Steve Baker [NESO]" w:date="2025-10-16T08:58:00Z" w16du:dateUtc="2025-10-16T07:58:00Z">
        <w:r w:rsidDel="00C86693">
          <w:delText>OFGEM</w:delText>
        </w:r>
      </w:del>
      <w:ins w:id="4" w:author="Steve Baker [NESO]" w:date="2025-10-16T08:58:00Z" w16du:dateUtc="2025-10-16T07:58:00Z">
        <w:r w:rsidR="00C86693">
          <w:t>Ofgem</w:t>
        </w:r>
      </w:ins>
      <w:ins w:id="5" w:author="Steve Baker [NESO]" w:date="2025-10-16T08:59:00Z" w16du:dateUtc="2025-10-16T07:59:00Z">
        <w:r w:rsidR="00FB16A2">
          <w:t>; and</w:t>
        </w:r>
      </w:ins>
    </w:p>
    <w:p w14:paraId="527E0449" w14:textId="222B2FC9" w:rsidR="00C86693" w:rsidRDefault="00C86693" w:rsidP="00C86693">
      <w:pPr>
        <w:pStyle w:val="Heading3"/>
        <w:keepLines/>
        <w:numPr>
          <w:ilvl w:val="0"/>
          <w:numId w:val="2"/>
        </w:numPr>
        <w:tabs>
          <w:tab w:val="clear" w:pos="360"/>
          <w:tab w:val="num" w:pos="720"/>
        </w:tabs>
        <w:ind w:left="1134" w:hanging="425"/>
        <w:jc w:val="both"/>
      </w:pPr>
      <w:ins w:id="6" w:author="Steve Baker [NESO]" w:date="2025-10-16T08:58:00Z" w16du:dateUtc="2025-10-16T07:58:00Z">
        <w:r>
          <w:t xml:space="preserve">All Competitively Appointed Transmission Licence holders as appointed by </w:t>
        </w:r>
      </w:ins>
      <w:ins w:id="7" w:author="Steve Baker [NESO]" w:date="2025-10-16T08:59:00Z" w16du:dateUtc="2025-10-16T07:59:00Z">
        <w:r>
          <w:t>Ofgem.</w:t>
        </w:r>
      </w:ins>
    </w:p>
    <w:p w14:paraId="5E2EDF18" w14:textId="77777777" w:rsidR="00C342C4" w:rsidRPr="003F6EFE" w:rsidRDefault="005A65F1" w:rsidP="005A65F1">
      <w:pPr>
        <w:pStyle w:val="Heading3"/>
        <w:keepLines/>
        <w:jc w:val="both"/>
      </w:pPr>
      <w:r w:rsidRPr="002A0785">
        <w:t>In the event that specific conditions or exceptions are made in the document relating to an Onshore TO or Offshore TO these will be prefixed appropriately</w:t>
      </w:r>
      <w:r w:rsidR="00C53856" w:rsidRPr="003F6EFE">
        <w:t xml:space="preserve"> </w:t>
      </w:r>
    </w:p>
    <w:p w14:paraId="47319015" w14:textId="77777777" w:rsidR="00C342C4" w:rsidRDefault="00C342C4" w:rsidP="00C342C4">
      <w:pPr>
        <w:pStyle w:val="Heading2"/>
        <w:keepLines/>
        <w:numPr>
          <w:ilvl w:val="1"/>
          <w:numId w:val="28"/>
        </w:numPr>
        <w:tabs>
          <w:tab w:val="clear" w:pos="792"/>
          <w:tab w:val="num" w:pos="709"/>
        </w:tabs>
        <w:ind w:left="709" w:hanging="709"/>
        <w:jc w:val="both"/>
      </w:pPr>
      <w:r>
        <w:t xml:space="preserve">Objectives </w:t>
      </w:r>
    </w:p>
    <w:p w14:paraId="537152D7" w14:textId="45AFF922" w:rsidR="00C342C4" w:rsidRDefault="00C342C4" w:rsidP="00C342C4">
      <w:pPr>
        <w:pStyle w:val="Heading3"/>
        <w:keepLines/>
        <w:numPr>
          <w:ilvl w:val="2"/>
          <w:numId w:val="28"/>
        </w:numPr>
        <w:tabs>
          <w:tab w:val="clear" w:pos="1224"/>
          <w:tab w:val="num" w:pos="709"/>
        </w:tabs>
        <w:ind w:left="709" w:hanging="709"/>
        <w:jc w:val="both"/>
      </w:pPr>
      <w:r>
        <w:t xml:space="preserve">The objective of this process is to provide for efficient co-ordination and data exchange between </w:t>
      </w:r>
      <w:r w:rsidR="00AE56A5">
        <w:t>The Company</w:t>
      </w:r>
      <w:r>
        <w:t xml:space="preserve"> and TOs in relation to the management of costs related to </w:t>
      </w:r>
      <w:r w:rsidR="00AE56A5">
        <w:t>The Company</w:t>
      </w:r>
      <w:r>
        <w:t xml:space="preserve"> requests for a change to a TO Outage after Plan Freeze. </w:t>
      </w:r>
    </w:p>
    <w:p w14:paraId="3D83DA72" w14:textId="77777777" w:rsidR="00C342C4" w:rsidRDefault="00C342C4" w:rsidP="00C342C4">
      <w:pPr>
        <w:pStyle w:val="Heading3"/>
        <w:keepLines/>
        <w:numPr>
          <w:ilvl w:val="2"/>
          <w:numId w:val="28"/>
        </w:numPr>
        <w:tabs>
          <w:tab w:val="clear" w:pos="1224"/>
          <w:tab w:val="num" w:pos="709"/>
        </w:tabs>
        <w:ind w:hanging="1224"/>
        <w:jc w:val="both"/>
      </w:pPr>
      <w:r>
        <w:t xml:space="preserve">To meet this objective, this process specifies the following: </w:t>
      </w:r>
    </w:p>
    <w:p w14:paraId="0660272D" w14:textId="0AF55476" w:rsidR="00C342C4" w:rsidRDefault="00C342C4" w:rsidP="00C342C4">
      <w:pPr>
        <w:pStyle w:val="Heading3"/>
        <w:keepLines/>
        <w:numPr>
          <w:ilvl w:val="0"/>
          <w:numId w:val="10"/>
        </w:numPr>
        <w:tabs>
          <w:tab w:val="clear" w:pos="360"/>
          <w:tab w:val="num" w:pos="1440"/>
        </w:tabs>
        <w:ind w:left="1440"/>
        <w:jc w:val="both"/>
      </w:pPr>
      <w:r>
        <w:t xml:space="preserve">the information exchange required between </w:t>
      </w:r>
      <w:r w:rsidR="00AE56A5">
        <w:t>The Company</w:t>
      </w:r>
      <w:r>
        <w:t xml:space="preserve"> and each TO related to Outage Change requests;</w:t>
      </w:r>
    </w:p>
    <w:p w14:paraId="31CBA212" w14:textId="00B5F4CF" w:rsidR="00C342C4" w:rsidRDefault="00C342C4" w:rsidP="00C342C4">
      <w:pPr>
        <w:pStyle w:val="Heading3"/>
        <w:keepLines/>
        <w:numPr>
          <w:ilvl w:val="0"/>
          <w:numId w:val="3"/>
        </w:numPr>
        <w:tabs>
          <w:tab w:val="clear" w:pos="360"/>
          <w:tab w:val="num" w:pos="1440"/>
        </w:tabs>
        <w:ind w:left="1440"/>
        <w:jc w:val="both"/>
      </w:pPr>
      <w:r>
        <w:t xml:space="preserve">the information exchange required between </w:t>
      </w:r>
      <w:r w:rsidR="00AE56A5">
        <w:t>The Company</w:t>
      </w:r>
      <w:r>
        <w:t xml:space="preserve"> and each TO related to Outage Change Cost Estimate requests;</w:t>
      </w:r>
    </w:p>
    <w:p w14:paraId="6C155345" w14:textId="5F7D56AE" w:rsidR="00C342C4" w:rsidRDefault="00AE56A5" w:rsidP="00C342C4">
      <w:pPr>
        <w:pStyle w:val="Heading3"/>
        <w:keepLines/>
        <w:numPr>
          <w:ilvl w:val="0"/>
          <w:numId w:val="3"/>
        </w:numPr>
        <w:tabs>
          <w:tab w:val="clear" w:pos="360"/>
          <w:tab w:val="num" w:pos="1440"/>
        </w:tabs>
        <w:ind w:left="1440"/>
        <w:jc w:val="both"/>
      </w:pPr>
      <w:r>
        <w:t>The Company</w:t>
      </w:r>
      <w:r w:rsidR="00C342C4">
        <w:t xml:space="preserve"> responsibilities to record details of Outage Change Costs and Outage Change Cost Estimates submitted by the TO, and any linkage between Outages and Knock-on Outages; and</w:t>
      </w:r>
    </w:p>
    <w:p w14:paraId="092869E4" w14:textId="667334DD" w:rsidR="00C342C4" w:rsidRDefault="00C342C4" w:rsidP="00C342C4">
      <w:pPr>
        <w:pStyle w:val="Heading3"/>
        <w:keepLines/>
        <w:numPr>
          <w:ilvl w:val="0"/>
          <w:numId w:val="3"/>
        </w:numPr>
        <w:tabs>
          <w:tab w:val="clear" w:pos="360"/>
          <w:tab w:val="num" w:pos="1440"/>
        </w:tabs>
        <w:ind w:left="1440"/>
        <w:jc w:val="both"/>
      </w:pPr>
      <w:r>
        <w:t xml:space="preserve">the responsibility of each TO to prepare and submit Outage Change Cost Estimates and out-turn costs as reasonably requested by </w:t>
      </w:r>
      <w:r w:rsidR="00AE56A5">
        <w:t>The Company</w:t>
      </w:r>
      <w:r>
        <w:t xml:space="preserve">. </w:t>
      </w:r>
    </w:p>
    <w:p w14:paraId="6E7311FD" w14:textId="77777777" w:rsidR="00C342C4" w:rsidRDefault="00C342C4">
      <w:pPr>
        <w:pStyle w:val="Heading3"/>
        <w:keepLines/>
      </w:pPr>
      <w:bookmarkStart w:id="8" w:name="_DV_M36"/>
      <w:bookmarkEnd w:id="8"/>
    </w:p>
    <w:p w14:paraId="4F85FFA9" w14:textId="77777777" w:rsidR="00C342C4" w:rsidRDefault="00C342C4">
      <w:pPr>
        <w:pStyle w:val="Heading1"/>
        <w:keepLines/>
        <w:numPr>
          <w:ilvl w:val="0"/>
          <w:numId w:val="12"/>
        </w:numPr>
      </w:pPr>
      <w:r>
        <w:t xml:space="preserve">Key Definitions </w:t>
      </w:r>
    </w:p>
    <w:p w14:paraId="62ADCDD6" w14:textId="77777777" w:rsidR="00C342C4" w:rsidRDefault="00C342C4" w:rsidP="00C342C4">
      <w:pPr>
        <w:pStyle w:val="Heading2"/>
        <w:keepLines/>
        <w:numPr>
          <w:ilvl w:val="1"/>
          <w:numId w:val="12"/>
        </w:numPr>
        <w:tabs>
          <w:tab w:val="clear" w:pos="792"/>
          <w:tab w:val="num" w:pos="709"/>
        </w:tabs>
        <w:ind w:hanging="792"/>
      </w:pPr>
      <w:r>
        <w:t>The following definitions apply for the purposes of this document:</w:t>
      </w:r>
    </w:p>
    <w:p w14:paraId="40BE639C" w14:textId="6CBFFDEA" w:rsidR="00C342C4" w:rsidRDefault="00C342C4" w:rsidP="00C342C4">
      <w:pPr>
        <w:pStyle w:val="Heading3"/>
        <w:keepLines/>
        <w:numPr>
          <w:ilvl w:val="2"/>
          <w:numId w:val="12"/>
        </w:numPr>
        <w:tabs>
          <w:tab w:val="clear" w:pos="1224"/>
        </w:tabs>
        <w:ind w:left="709" w:hanging="709"/>
        <w:jc w:val="both"/>
      </w:pPr>
      <w:r>
        <w:rPr>
          <w:b/>
        </w:rPr>
        <w:t>Outage Change Costs</w:t>
      </w:r>
      <w:r>
        <w:t xml:space="preserve"> means those actual additional costs, including administrative costs, reasonably incurred by a TO as a result of an Outage Change requested by </w:t>
      </w:r>
      <w:r w:rsidR="00AE56A5">
        <w:t>The Company</w:t>
      </w:r>
      <w:r>
        <w:t>, including but not limited to:</w:t>
      </w:r>
    </w:p>
    <w:p w14:paraId="63001B7B" w14:textId="77777777" w:rsidR="00C342C4" w:rsidRDefault="00C342C4" w:rsidP="00C342C4">
      <w:pPr>
        <w:pStyle w:val="Heading3"/>
        <w:keepLines/>
        <w:numPr>
          <w:ilvl w:val="0"/>
          <w:numId w:val="24"/>
        </w:numPr>
        <w:tabs>
          <w:tab w:val="clear" w:pos="360"/>
          <w:tab w:val="num" w:pos="1440"/>
        </w:tabs>
        <w:ind w:left="1440"/>
        <w:jc w:val="both"/>
      </w:pPr>
      <w:r>
        <w:t>the removal of an Outage from the current Plan Year or that Outage Plan issued in Week 49 for the subsequent Plan Year;</w:t>
      </w:r>
    </w:p>
    <w:p w14:paraId="162B2649" w14:textId="77777777" w:rsidR="00C342C4" w:rsidRDefault="00C342C4" w:rsidP="00C342C4">
      <w:pPr>
        <w:pStyle w:val="Heading3"/>
        <w:keepLines/>
        <w:numPr>
          <w:ilvl w:val="0"/>
          <w:numId w:val="24"/>
        </w:numPr>
        <w:tabs>
          <w:tab w:val="clear" w:pos="360"/>
          <w:tab w:val="num" w:pos="1440"/>
        </w:tabs>
        <w:ind w:left="1440"/>
        <w:jc w:val="both"/>
      </w:pPr>
      <w:r>
        <w:t xml:space="preserve">achieving a requested change to the stated ERTS of an Outage in the current Plan Year or that Outage Plan issued in Week 49 for the subsequent Plan Year; </w:t>
      </w:r>
    </w:p>
    <w:p w14:paraId="106887E1" w14:textId="77777777" w:rsidR="00C342C4" w:rsidRDefault="00C342C4" w:rsidP="00C342C4">
      <w:pPr>
        <w:pStyle w:val="Heading3"/>
        <w:keepLines/>
        <w:numPr>
          <w:ilvl w:val="0"/>
          <w:numId w:val="24"/>
        </w:numPr>
        <w:tabs>
          <w:tab w:val="clear" w:pos="360"/>
          <w:tab w:val="num" w:pos="1440"/>
        </w:tabs>
        <w:ind w:left="1440"/>
        <w:jc w:val="both"/>
      </w:pPr>
      <w:r>
        <w:t>the additional costs incurred in changing outage start or finish times</w:t>
      </w:r>
      <w:r w:rsidR="00F133F6">
        <w:t xml:space="preserve"> /</w:t>
      </w:r>
      <w:r>
        <w:t xml:space="preserve"> </w:t>
      </w:r>
      <w:r w:rsidR="00F133F6">
        <w:t xml:space="preserve">dates </w:t>
      </w:r>
      <w:r>
        <w:t>including delays;</w:t>
      </w:r>
    </w:p>
    <w:p w14:paraId="15316F8C" w14:textId="77777777" w:rsidR="00C342C4" w:rsidRDefault="00C342C4" w:rsidP="00C342C4">
      <w:pPr>
        <w:pStyle w:val="Heading3"/>
        <w:keepLines/>
        <w:numPr>
          <w:ilvl w:val="0"/>
          <w:numId w:val="24"/>
        </w:numPr>
        <w:tabs>
          <w:tab w:val="clear" w:pos="360"/>
          <w:tab w:val="num" w:pos="1440"/>
        </w:tabs>
        <w:ind w:left="1440"/>
        <w:jc w:val="both"/>
      </w:pPr>
      <w:r>
        <w:t xml:space="preserve">the additional costs incurred in returning an item of Plant or Apparatus on </w:t>
      </w:r>
      <w:r w:rsidR="00F133F6">
        <w:t xml:space="preserve">planned </w:t>
      </w:r>
      <w:r>
        <w:t xml:space="preserve">Outage to service early; </w:t>
      </w:r>
    </w:p>
    <w:p w14:paraId="2491192A" w14:textId="77777777" w:rsidR="00C342C4" w:rsidRDefault="00C342C4" w:rsidP="00C342C4">
      <w:pPr>
        <w:pStyle w:val="Heading3"/>
        <w:keepLines/>
        <w:numPr>
          <w:ilvl w:val="0"/>
          <w:numId w:val="24"/>
        </w:numPr>
        <w:tabs>
          <w:tab w:val="clear" w:pos="360"/>
          <w:tab w:val="num" w:pos="1440"/>
        </w:tabs>
        <w:ind w:left="1440"/>
        <w:jc w:val="both"/>
        <w:rPr>
          <w:b/>
        </w:rPr>
      </w:pPr>
      <w:r>
        <w:t>the additional costs incurred in moving an Outage to an alternative date within the current Plan Year or that Outage Plan issued in Week 49 for the subsequent Plan Year; and</w:t>
      </w:r>
    </w:p>
    <w:p w14:paraId="6D7F28C9" w14:textId="77777777" w:rsidR="00C342C4" w:rsidRDefault="00C342C4" w:rsidP="00C342C4">
      <w:pPr>
        <w:pStyle w:val="Heading3"/>
        <w:keepLines/>
        <w:numPr>
          <w:ilvl w:val="0"/>
          <w:numId w:val="24"/>
        </w:numPr>
        <w:tabs>
          <w:tab w:val="clear" w:pos="360"/>
          <w:tab w:val="num" w:pos="1440"/>
        </w:tabs>
        <w:ind w:left="1440"/>
        <w:jc w:val="both"/>
        <w:rPr>
          <w:b/>
        </w:rPr>
      </w:pPr>
      <w:r>
        <w:t>any Knock-on Outage costs.</w:t>
      </w:r>
    </w:p>
    <w:p w14:paraId="424CA0A1" w14:textId="77777777" w:rsidR="00C342C4" w:rsidRDefault="00C342C4">
      <w:pPr>
        <w:pStyle w:val="Heading3"/>
        <w:keepLines/>
        <w:numPr>
          <w:ilvl w:val="2"/>
          <w:numId w:val="13"/>
        </w:numPr>
        <w:jc w:val="both"/>
        <w:rPr>
          <w:b/>
        </w:rPr>
      </w:pPr>
      <w:r>
        <w:rPr>
          <w:b/>
        </w:rPr>
        <w:t>Knock-on Outage</w:t>
      </w:r>
      <w:r>
        <w:t xml:space="preserve"> means an Outage that will need to change as a direct or subsequent result of an Outage Change request and which may or may not itself incur Outage Change Costs.</w:t>
      </w:r>
    </w:p>
    <w:p w14:paraId="10BB12D6" w14:textId="77777777" w:rsidR="00C342C4" w:rsidRDefault="00C342C4">
      <w:pPr>
        <w:pStyle w:val="Heading3"/>
        <w:keepLines/>
        <w:numPr>
          <w:ilvl w:val="2"/>
          <w:numId w:val="13"/>
        </w:numPr>
        <w:jc w:val="both"/>
        <w:rPr>
          <w:b/>
        </w:rPr>
      </w:pPr>
      <w:r>
        <w:rPr>
          <w:b/>
        </w:rPr>
        <w:t>Outage Change Cost Estimate</w:t>
      </w:r>
      <w:r>
        <w:t xml:space="preserve"> means a forecast of the Outage Change Costs provided at an individual Outage Change Costs level, where practicable. </w:t>
      </w:r>
    </w:p>
    <w:p w14:paraId="73CE671E" w14:textId="7FE88EC2" w:rsidR="00C342C4" w:rsidRDefault="00C342C4">
      <w:pPr>
        <w:pStyle w:val="Heading3"/>
        <w:keepLines/>
        <w:numPr>
          <w:ilvl w:val="2"/>
          <w:numId w:val="13"/>
        </w:numPr>
        <w:jc w:val="both"/>
      </w:pPr>
      <w:r>
        <w:rPr>
          <w:b/>
        </w:rPr>
        <w:t xml:space="preserve">Link Code </w:t>
      </w:r>
      <w:r>
        <w:t>means</w:t>
      </w:r>
      <w:r>
        <w:rPr>
          <w:b/>
        </w:rPr>
        <w:t xml:space="preserve"> </w:t>
      </w:r>
      <w:r>
        <w:t xml:space="preserve">the alphanumeric used with the initiating Outage, made up of the Outage number assigned to the initiating Outage in </w:t>
      </w:r>
      <w:r w:rsidR="00AE56A5">
        <w:t>The Company</w:t>
      </w:r>
      <w:r>
        <w:t xml:space="preserve"> Outage Database together with a two letter suffix, used to identify the specific Outage Change under consideration and any linked Outages.</w:t>
      </w:r>
    </w:p>
    <w:p w14:paraId="5056DFC3" w14:textId="77777777" w:rsidR="00C342C4" w:rsidRDefault="00C342C4">
      <w:pPr>
        <w:pStyle w:val="Heading3"/>
        <w:keepLines/>
        <w:numPr>
          <w:ilvl w:val="2"/>
          <w:numId w:val="13"/>
        </w:numPr>
        <w:jc w:val="both"/>
      </w:pPr>
      <w:r>
        <w:rPr>
          <w:b/>
        </w:rPr>
        <w:t xml:space="preserve">Outage Change Code </w:t>
      </w:r>
      <w:r>
        <w:t>means the Unique Change Identifier Code used to associate Knock-on Outages with the initiating Outage.</w:t>
      </w:r>
    </w:p>
    <w:p w14:paraId="2FD30B0A" w14:textId="17B9B38C" w:rsidR="00C342C4" w:rsidRDefault="00C342C4">
      <w:pPr>
        <w:pStyle w:val="Heading3"/>
        <w:keepLines/>
        <w:numPr>
          <w:ilvl w:val="2"/>
          <w:numId w:val="13"/>
        </w:numPr>
        <w:jc w:val="both"/>
        <w:rPr>
          <w:b/>
        </w:rPr>
      </w:pPr>
      <w:r>
        <w:rPr>
          <w:b/>
        </w:rPr>
        <w:t xml:space="preserve">Unique Change Identifier Code </w:t>
      </w:r>
      <w:r>
        <w:t xml:space="preserve">means the STCP 11-2 Appendix C5 change code used by </w:t>
      </w:r>
      <w:r w:rsidR="00AE56A5">
        <w:t>The Company</w:t>
      </w:r>
      <w:r>
        <w:t xml:space="preserve"> to record the reason for the Outage Change.</w:t>
      </w:r>
    </w:p>
    <w:p w14:paraId="4E5B583F" w14:textId="77777777" w:rsidR="00C342C4" w:rsidRDefault="00C342C4">
      <w:pPr>
        <w:pStyle w:val="Heading3"/>
        <w:keepLines/>
        <w:jc w:val="both"/>
        <w:rPr>
          <w:b/>
        </w:rPr>
      </w:pPr>
    </w:p>
    <w:p w14:paraId="21554C05" w14:textId="77777777" w:rsidR="00C342C4" w:rsidRDefault="00C342C4">
      <w:pPr>
        <w:pStyle w:val="Heading1"/>
        <w:keepLines/>
        <w:numPr>
          <w:ilvl w:val="0"/>
          <w:numId w:val="13"/>
        </w:numPr>
      </w:pPr>
      <w:r>
        <w:t>Procedure</w:t>
      </w:r>
    </w:p>
    <w:p w14:paraId="60521B34" w14:textId="77777777" w:rsidR="00C342C4" w:rsidRDefault="00C342C4">
      <w:pPr>
        <w:pStyle w:val="Heading2"/>
        <w:keepLines/>
        <w:numPr>
          <w:ilvl w:val="1"/>
          <w:numId w:val="13"/>
        </w:numPr>
      </w:pPr>
      <w:r>
        <w:t xml:space="preserve">Change Requests to TO Outages </w:t>
      </w:r>
    </w:p>
    <w:p w14:paraId="48EA8D5B" w14:textId="4A29BA21" w:rsidR="00C342C4" w:rsidRDefault="00C342C4">
      <w:pPr>
        <w:pStyle w:val="Heading3"/>
        <w:keepLines/>
        <w:numPr>
          <w:ilvl w:val="2"/>
          <w:numId w:val="14"/>
        </w:numPr>
        <w:jc w:val="both"/>
      </w:pPr>
      <w:r>
        <w:t xml:space="preserve">Changes to a TO Outage may be requested by either the TO or </w:t>
      </w:r>
      <w:r w:rsidR="00AE56A5">
        <w:t>The Company</w:t>
      </w:r>
      <w:r>
        <w:t xml:space="preserve"> in planning or C</w:t>
      </w:r>
      <w:r w:rsidR="00655A5B">
        <w:t>ontrol Phase</w:t>
      </w:r>
      <w:r>
        <w:t xml:space="preserve">. Outage Change requests may include but are not limited to: </w:t>
      </w:r>
    </w:p>
    <w:p w14:paraId="693DB260" w14:textId="77777777" w:rsidR="00C342C4" w:rsidRDefault="00C342C4" w:rsidP="00C342C4">
      <w:pPr>
        <w:pStyle w:val="Heading3"/>
        <w:keepLines/>
        <w:numPr>
          <w:ilvl w:val="0"/>
          <w:numId w:val="4"/>
        </w:numPr>
        <w:tabs>
          <w:tab w:val="clear" w:pos="360"/>
          <w:tab w:val="num" w:pos="1571"/>
        </w:tabs>
        <w:ind w:left="1571"/>
        <w:jc w:val="both"/>
      </w:pPr>
      <w:r>
        <w:t xml:space="preserve">a change to a TO Outage start and / or finish date and / or time; </w:t>
      </w:r>
    </w:p>
    <w:p w14:paraId="7EF0F04D" w14:textId="77777777" w:rsidR="00C342C4" w:rsidRDefault="00C342C4" w:rsidP="00C342C4">
      <w:pPr>
        <w:pStyle w:val="Heading3"/>
        <w:keepLines/>
        <w:numPr>
          <w:ilvl w:val="0"/>
          <w:numId w:val="4"/>
        </w:numPr>
        <w:tabs>
          <w:tab w:val="clear" w:pos="360"/>
          <w:tab w:val="num" w:pos="1571"/>
        </w:tabs>
        <w:ind w:left="1571"/>
        <w:jc w:val="both"/>
      </w:pPr>
      <w:r>
        <w:t>removal of a TO Outage from within the current Plan Year or that plan issued in Week 49 for the subsequent Plan Year;</w:t>
      </w:r>
      <w:r>
        <w:rPr>
          <w:highlight w:val="yellow"/>
        </w:rPr>
        <w:t xml:space="preserve"> </w:t>
      </w:r>
    </w:p>
    <w:p w14:paraId="7C3FBB98" w14:textId="77777777" w:rsidR="00C342C4" w:rsidRDefault="00C342C4" w:rsidP="00C342C4">
      <w:pPr>
        <w:pStyle w:val="Heading3"/>
        <w:keepLines/>
        <w:numPr>
          <w:ilvl w:val="0"/>
          <w:numId w:val="4"/>
        </w:numPr>
        <w:tabs>
          <w:tab w:val="clear" w:pos="360"/>
          <w:tab w:val="num" w:pos="1571"/>
        </w:tabs>
        <w:ind w:left="1571"/>
        <w:jc w:val="both"/>
      </w:pPr>
      <w:r>
        <w:t>an increase/decrease to the ERTS time associated with a TO Outage; or</w:t>
      </w:r>
    </w:p>
    <w:p w14:paraId="340CBFB7" w14:textId="77777777" w:rsidR="00C342C4" w:rsidRDefault="00C342C4" w:rsidP="00C342C4">
      <w:pPr>
        <w:pStyle w:val="Heading3"/>
        <w:keepLines/>
        <w:numPr>
          <w:ilvl w:val="0"/>
          <w:numId w:val="4"/>
        </w:numPr>
        <w:tabs>
          <w:tab w:val="clear" w:pos="360"/>
          <w:tab w:val="num" w:pos="1571"/>
        </w:tabs>
        <w:ind w:left="1571"/>
        <w:jc w:val="both"/>
      </w:pPr>
      <w:r>
        <w:t>an addition of a new TO Outage.</w:t>
      </w:r>
    </w:p>
    <w:p w14:paraId="68238EF1" w14:textId="3DD66DA3" w:rsidR="00F905B1" w:rsidRDefault="00C342C4" w:rsidP="00F905B1">
      <w:pPr>
        <w:pStyle w:val="Heading3"/>
        <w:keepLines/>
        <w:numPr>
          <w:ilvl w:val="2"/>
          <w:numId w:val="14"/>
        </w:numPr>
        <w:jc w:val="both"/>
      </w:pPr>
      <w:r>
        <w:t>Outage Change requests will be implicit if the TO has incurred a cost due to a change to the planned outage start or restoration times when this change was not attributable to the TO.</w:t>
      </w:r>
      <w:r w:rsidR="00F129AB">
        <w:t xml:space="preserve"> </w:t>
      </w:r>
      <w:r w:rsidR="00F905B1">
        <w:t xml:space="preserve">The processes by which additional costs related to </w:t>
      </w:r>
      <w:r w:rsidR="00AE56A5">
        <w:t>The Company</w:t>
      </w:r>
      <w:r w:rsidR="00F905B1">
        <w:t xml:space="preserve"> requests for Outage Change requests are to be managed are described below.</w:t>
      </w:r>
    </w:p>
    <w:p w14:paraId="372FADFC" w14:textId="77777777" w:rsidR="00A27CC5" w:rsidRDefault="00A27CC5" w:rsidP="00F905B1">
      <w:pPr>
        <w:pStyle w:val="Heading3"/>
        <w:keepLines/>
        <w:jc w:val="both"/>
      </w:pPr>
    </w:p>
    <w:p w14:paraId="3B326EBE" w14:textId="77777777" w:rsidR="006616CF" w:rsidRDefault="006616CF" w:rsidP="006616CF">
      <w:pPr>
        <w:pStyle w:val="Heading3"/>
        <w:keepLines/>
        <w:jc w:val="both"/>
      </w:pPr>
    </w:p>
    <w:p w14:paraId="18CF52D5" w14:textId="77777777" w:rsidR="00C342C4" w:rsidRDefault="00C342C4">
      <w:pPr>
        <w:pStyle w:val="Heading2"/>
        <w:keepLines/>
        <w:numPr>
          <w:ilvl w:val="1"/>
          <w:numId w:val="14"/>
        </w:numPr>
      </w:pPr>
      <w:bookmarkStart w:id="9" w:name="_Ref96958577"/>
      <w:r>
        <w:t>Outage Changes</w:t>
      </w:r>
      <w:bookmarkEnd w:id="9"/>
    </w:p>
    <w:p w14:paraId="64A966C1" w14:textId="6638E466" w:rsidR="00C342C4" w:rsidRDefault="00AE56A5" w:rsidP="00B744D5">
      <w:pPr>
        <w:pStyle w:val="Heading3"/>
        <w:keepLines/>
        <w:numPr>
          <w:ilvl w:val="2"/>
          <w:numId w:val="14"/>
        </w:numPr>
        <w:jc w:val="both"/>
      </w:pPr>
      <w:r>
        <w:t>The Company</w:t>
      </w:r>
      <w:r w:rsidR="00C342C4">
        <w:t xml:space="preserve"> may request an Outage Change from a TO for reasons such as, but not limited to:</w:t>
      </w:r>
    </w:p>
    <w:p w14:paraId="51D7EEDA" w14:textId="77777777" w:rsidR="00276FD8" w:rsidRDefault="00C342C4" w:rsidP="00276FD8">
      <w:pPr>
        <w:pStyle w:val="Heading3"/>
        <w:keepLines/>
        <w:numPr>
          <w:ilvl w:val="0"/>
          <w:numId w:val="35"/>
        </w:numPr>
        <w:jc w:val="both"/>
      </w:pPr>
      <w:r>
        <w:t>a change in weather forecast</w:t>
      </w:r>
      <w:r w:rsidR="00EB0FC6">
        <w:t xml:space="preserve"> that could affect the integrity of the </w:t>
      </w:r>
      <w:r w:rsidR="00F905B1">
        <w:t>N</w:t>
      </w:r>
      <w:r w:rsidR="003561A1">
        <w:t xml:space="preserve">ational </w:t>
      </w:r>
      <w:r w:rsidR="00F905B1">
        <w:t>E</w:t>
      </w:r>
      <w:r w:rsidR="003561A1">
        <w:t>lectricity Transmission System (NETS)</w:t>
      </w:r>
      <w:r w:rsidR="00EB0FC6">
        <w:t xml:space="preserve"> </w:t>
      </w:r>
      <w:r w:rsidR="00276FD8">
        <w:t>;</w:t>
      </w:r>
    </w:p>
    <w:p w14:paraId="63F2FAE2" w14:textId="77777777" w:rsidR="00276FD8" w:rsidRDefault="00276FD8" w:rsidP="00276FD8">
      <w:pPr>
        <w:pStyle w:val="Heading3"/>
        <w:keepLines/>
        <w:numPr>
          <w:ilvl w:val="0"/>
          <w:numId w:val="35"/>
        </w:numPr>
        <w:jc w:val="both"/>
      </w:pPr>
      <w:r>
        <w:t xml:space="preserve">a change in network configuration necessary to maintain </w:t>
      </w:r>
      <w:r w:rsidR="00F905B1">
        <w:t>NETS</w:t>
      </w:r>
      <w:r>
        <w:t xml:space="preserve"> SQSS  ;or</w:t>
      </w:r>
    </w:p>
    <w:p w14:paraId="7B8F9A32" w14:textId="77777777" w:rsidR="00276FD8" w:rsidRDefault="00276FD8" w:rsidP="00276FD8">
      <w:pPr>
        <w:pStyle w:val="Heading3"/>
        <w:keepLines/>
        <w:numPr>
          <w:ilvl w:val="0"/>
          <w:numId w:val="35"/>
        </w:numPr>
        <w:jc w:val="both"/>
      </w:pPr>
      <w:r>
        <w:t xml:space="preserve">information from another party resulting in a change to an Outage that affects a TO  </w:t>
      </w:r>
      <w:r w:rsidR="00EB0FC6">
        <w:t xml:space="preserve"> </w:t>
      </w:r>
    </w:p>
    <w:p w14:paraId="4F1B7829" w14:textId="52D84ADE" w:rsidR="00C342C4" w:rsidRDefault="00C342C4" w:rsidP="000F15F1">
      <w:pPr>
        <w:pStyle w:val="Heading3"/>
        <w:keepLines/>
        <w:numPr>
          <w:ilvl w:val="2"/>
          <w:numId w:val="34"/>
        </w:numPr>
        <w:jc w:val="both"/>
      </w:pPr>
      <w:r>
        <w:t xml:space="preserve">If </w:t>
      </w:r>
      <w:r w:rsidR="00AE56A5">
        <w:t>The Company</w:t>
      </w:r>
      <w:r>
        <w:t xml:space="preserve"> believes an Outage Change may be required, </w:t>
      </w:r>
      <w:r w:rsidR="00AE56A5">
        <w:t>The Company</w:t>
      </w:r>
      <w:r>
        <w:t xml:space="preserve"> shall contact the relevant TO to discuss the potential Outage Change and, where appropriate, any Outage Change options. If, following discussions with the TO, </w:t>
      </w:r>
      <w:r w:rsidR="00AE56A5">
        <w:t>The Company</w:t>
      </w:r>
      <w:r>
        <w:t xml:space="preserve"> decides that an Outage Change is required, </w:t>
      </w:r>
      <w:r w:rsidR="00AE56A5">
        <w:t>The Company</w:t>
      </w:r>
      <w:r>
        <w:t xml:space="preserve"> shall submit a request for an Outage Change Cost Estimate using the pro-forma in Appendix B.  If </w:t>
      </w:r>
      <w:r w:rsidR="00AE56A5">
        <w:t>The Company</w:t>
      </w:r>
      <w:r>
        <w:t xml:space="preserve"> accept the Outage Change Cost Estimate, </w:t>
      </w:r>
      <w:r w:rsidR="00AE56A5">
        <w:t>The Company</w:t>
      </w:r>
      <w:r>
        <w:t xml:space="preserve"> shall ask for Outage Change requests from the TO.  </w:t>
      </w:r>
    </w:p>
    <w:p w14:paraId="6BDD8A71" w14:textId="4EBD0A88" w:rsidR="00C342C4" w:rsidRDefault="00C342C4">
      <w:pPr>
        <w:pStyle w:val="Heading3"/>
        <w:keepLines/>
        <w:numPr>
          <w:ilvl w:val="2"/>
          <w:numId w:val="34"/>
        </w:numPr>
        <w:jc w:val="both"/>
      </w:pPr>
      <w:r>
        <w:t xml:space="preserve">The TO will provide Outage Change requests for the initiating Outage and any Knock-on Outages identified by either </w:t>
      </w:r>
      <w:r w:rsidR="00AE56A5">
        <w:t>The Company</w:t>
      </w:r>
      <w:r>
        <w:t xml:space="preserve"> or the TO for the chosen option in accordance with </w:t>
      </w:r>
      <w:r w:rsidRPr="00F905B1">
        <w:t>STCP 11-1 Outage Planning</w:t>
      </w:r>
      <w:r>
        <w:t xml:space="preserve">. </w:t>
      </w:r>
    </w:p>
    <w:p w14:paraId="2D15112E" w14:textId="4549D2C1" w:rsidR="00C342C4" w:rsidRDefault="00C342C4">
      <w:pPr>
        <w:pStyle w:val="Heading3"/>
        <w:keepLines/>
        <w:numPr>
          <w:ilvl w:val="2"/>
          <w:numId w:val="34"/>
        </w:numPr>
        <w:jc w:val="both"/>
      </w:pPr>
      <w:r>
        <w:t xml:space="preserve">Each Outage Change request shall identify </w:t>
      </w:r>
      <w:r w:rsidR="00AE56A5">
        <w:t>The Company</w:t>
      </w:r>
      <w:r>
        <w:t xml:space="preserve"> as the Outage initiator in accordance with the codes provided in Appendix C of </w:t>
      </w:r>
      <w:r w:rsidRPr="00F905B1">
        <w:t>STCP 11-2 Outage Data Exchange</w:t>
      </w:r>
      <w:r>
        <w:t xml:space="preserve">, Appendices E1 and E2 illustrate how codes and links are used with initiating and Knock-on Outage changes. </w:t>
      </w:r>
    </w:p>
    <w:p w14:paraId="1C40DC91" w14:textId="3C271DAA" w:rsidR="00C342C4" w:rsidRDefault="00C342C4">
      <w:pPr>
        <w:pStyle w:val="Heading3"/>
        <w:keepLines/>
        <w:numPr>
          <w:ilvl w:val="2"/>
          <w:numId w:val="34"/>
        </w:numPr>
        <w:jc w:val="both"/>
      </w:pPr>
      <w:r>
        <w:t xml:space="preserve">The TO shall submit the Outage Change Cost Estimate to </w:t>
      </w:r>
      <w:r w:rsidR="00AE56A5">
        <w:t>The Company</w:t>
      </w:r>
      <w:r>
        <w:t xml:space="preserve"> made up of a forecast of Outage Change Costs in the form of the pro-forma in Appendix C and shall include:</w:t>
      </w:r>
    </w:p>
    <w:p w14:paraId="7F5A6BC2" w14:textId="77777777" w:rsidR="00C342C4" w:rsidRDefault="00C342C4" w:rsidP="00C342C4">
      <w:pPr>
        <w:pStyle w:val="Heading3"/>
        <w:keepLines/>
        <w:numPr>
          <w:ilvl w:val="0"/>
          <w:numId w:val="5"/>
        </w:numPr>
        <w:tabs>
          <w:tab w:val="clear" w:pos="360"/>
          <w:tab w:val="num" w:pos="1571"/>
        </w:tabs>
        <w:ind w:left="1571"/>
        <w:jc w:val="both"/>
      </w:pPr>
      <w:r>
        <w:t>the forecast costs associated with the Outage Change request; and</w:t>
      </w:r>
    </w:p>
    <w:p w14:paraId="4AE4DD73" w14:textId="77777777" w:rsidR="00C342C4" w:rsidRDefault="00C342C4" w:rsidP="00C342C4">
      <w:pPr>
        <w:pStyle w:val="Heading3"/>
        <w:keepLines/>
        <w:numPr>
          <w:ilvl w:val="0"/>
          <w:numId w:val="5"/>
        </w:numPr>
        <w:tabs>
          <w:tab w:val="clear" w:pos="360"/>
          <w:tab w:val="num" w:pos="1571"/>
        </w:tabs>
        <w:ind w:left="1571"/>
        <w:jc w:val="both"/>
      </w:pPr>
      <w:r>
        <w:t>associated administrative costs; and</w:t>
      </w:r>
    </w:p>
    <w:p w14:paraId="491054E0" w14:textId="43A9DDA5" w:rsidR="00C342C4" w:rsidRDefault="00C342C4" w:rsidP="00C342C4">
      <w:pPr>
        <w:pStyle w:val="Heading3"/>
        <w:keepLines/>
        <w:numPr>
          <w:ilvl w:val="0"/>
          <w:numId w:val="5"/>
        </w:numPr>
        <w:tabs>
          <w:tab w:val="clear" w:pos="360"/>
          <w:tab w:val="num" w:pos="1571"/>
        </w:tabs>
        <w:ind w:left="1571"/>
        <w:jc w:val="both"/>
      </w:pPr>
      <w:r>
        <w:t xml:space="preserve">where the TO considers it practicable, separate costs and Outage Change details for any Knock-on Outage changes identified by the TO or </w:t>
      </w:r>
      <w:r w:rsidR="00AE56A5">
        <w:t>The Company</w:t>
      </w:r>
      <w:r>
        <w:t>; or</w:t>
      </w:r>
    </w:p>
    <w:p w14:paraId="1294F5E3" w14:textId="77777777" w:rsidR="00C342C4" w:rsidRDefault="00C342C4" w:rsidP="00C342C4">
      <w:pPr>
        <w:pStyle w:val="Heading3"/>
        <w:keepLines/>
        <w:numPr>
          <w:ilvl w:val="0"/>
          <w:numId w:val="5"/>
        </w:numPr>
        <w:tabs>
          <w:tab w:val="clear" w:pos="360"/>
          <w:tab w:val="num" w:pos="1571"/>
        </w:tabs>
        <w:ind w:left="1571"/>
        <w:jc w:val="both"/>
      </w:pPr>
      <w:r>
        <w:t xml:space="preserve">where the TO considers it not practicable, the Outage Change Cost Estimate for all the Knock-on Outage changes shall be included in the costs of the initiating Outage, and the Knock-on Outages shall be recorded as linked but as zero cost Outages.  </w:t>
      </w:r>
    </w:p>
    <w:p w14:paraId="77A9B724" w14:textId="77777777" w:rsidR="00C342C4" w:rsidRDefault="00C342C4">
      <w:pPr>
        <w:pStyle w:val="Heading3"/>
        <w:keepLines/>
        <w:numPr>
          <w:ilvl w:val="2"/>
          <w:numId w:val="16"/>
        </w:numPr>
        <w:jc w:val="both"/>
      </w:pPr>
      <w:r>
        <w:t>The Outage Change Cost Estimate, as determined by the TO, shall be on the basis of:</w:t>
      </w:r>
    </w:p>
    <w:p w14:paraId="44E3CA54" w14:textId="77777777" w:rsidR="00C342C4" w:rsidRDefault="00C342C4" w:rsidP="00C342C4">
      <w:pPr>
        <w:pStyle w:val="Heading3"/>
        <w:keepLines/>
        <w:numPr>
          <w:ilvl w:val="0"/>
          <w:numId w:val="6"/>
        </w:numPr>
        <w:tabs>
          <w:tab w:val="clear" w:pos="360"/>
          <w:tab w:val="num" w:pos="1571"/>
        </w:tabs>
        <w:ind w:left="1571"/>
        <w:jc w:val="both"/>
      </w:pPr>
      <w:r>
        <w:t>a fixed cost; or</w:t>
      </w:r>
    </w:p>
    <w:p w14:paraId="71D5C1DE" w14:textId="77777777" w:rsidR="00C342C4" w:rsidRDefault="00C342C4" w:rsidP="00C342C4">
      <w:pPr>
        <w:pStyle w:val="Heading3"/>
        <w:keepLines/>
        <w:numPr>
          <w:ilvl w:val="0"/>
          <w:numId w:val="6"/>
        </w:numPr>
        <w:tabs>
          <w:tab w:val="clear" w:pos="360"/>
          <w:tab w:val="num" w:pos="1571"/>
        </w:tabs>
        <w:ind w:left="1571"/>
        <w:jc w:val="both"/>
      </w:pPr>
      <w:r>
        <w:t xml:space="preserve">a variable out-turn cost; or </w:t>
      </w:r>
    </w:p>
    <w:p w14:paraId="307B5B2F" w14:textId="77777777" w:rsidR="00C342C4" w:rsidRDefault="00C342C4" w:rsidP="00C342C4">
      <w:pPr>
        <w:pStyle w:val="Heading3"/>
        <w:keepLines/>
        <w:numPr>
          <w:ilvl w:val="0"/>
          <w:numId w:val="6"/>
        </w:numPr>
        <w:tabs>
          <w:tab w:val="clear" w:pos="360"/>
          <w:tab w:val="num" w:pos="1571"/>
        </w:tabs>
        <w:ind w:left="1571"/>
        <w:jc w:val="both"/>
      </w:pPr>
      <w:r>
        <w:t>a combination of these cost types; or</w:t>
      </w:r>
    </w:p>
    <w:p w14:paraId="0765E588" w14:textId="77777777" w:rsidR="00C342C4" w:rsidRDefault="00C342C4" w:rsidP="00C342C4">
      <w:pPr>
        <w:pStyle w:val="Heading3"/>
        <w:keepLines/>
        <w:numPr>
          <w:ilvl w:val="0"/>
          <w:numId w:val="6"/>
        </w:numPr>
        <w:tabs>
          <w:tab w:val="clear" w:pos="360"/>
          <w:tab w:val="num" w:pos="1571"/>
        </w:tabs>
        <w:ind w:left="1571"/>
        <w:jc w:val="both"/>
      </w:pPr>
      <w:r>
        <w:t>the TO confirming that the Outage can be changed at zero cost.</w:t>
      </w:r>
    </w:p>
    <w:p w14:paraId="6B234282" w14:textId="66A8E971" w:rsidR="00C342C4" w:rsidRDefault="00C342C4">
      <w:pPr>
        <w:pStyle w:val="Heading3"/>
        <w:keepLines/>
        <w:numPr>
          <w:ilvl w:val="2"/>
          <w:numId w:val="16"/>
        </w:numPr>
        <w:jc w:val="both"/>
      </w:pPr>
      <w:r>
        <w:t xml:space="preserve">On receipt of a request for an Outage Change Cost Estimate (Appendix B) from </w:t>
      </w:r>
      <w:r w:rsidR="00AE56A5">
        <w:t>The Company</w:t>
      </w:r>
      <w:r>
        <w:t>, the TO shall use reasonable endeavours to submit an Outage Change Cost Estimate, Appendix C:</w:t>
      </w:r>
    </w:p>
    <w:p w14:paraId="42BB6698" w14:textId="77777777" w:rsidR="00C342C4" w:rsidRDefault="00C342C4" w:rsidP="00C342C4">
      <w:pPr>
        <w:pStyle w:val="Heading3"/>
        <w:keepLines/>
        <w:numPr>
          <w:ilvl w:val="0"/>
          <w:numId w:val="8"/>
        </w:numPr>
        <w:tabs>
          <w:tab w:val="clear" w:pos="360"/>
          <w:tab w:val="num" w:pos="1571"/>
        </w:tabs>
        <w:ind w:left="1571"/>
        <w:jc w:val="both"/>
      </w:pPr>
      <w:r>
        <w:t xml:space="preserve">in the 4-49 week ahead period: within 7 Business Days of receipt; and </w:t>
      </w:r>
    </w:p>
    <w:p w14:paraId="2A5BA851" w14:textId="77777777" w:rsidR="00C342C4" w:rsidRDefault="00C342C4" w:rsidP="00C342C4">
      <w:pPr>
        <w:pStyle w:val="Heading3"/>
        <w:keepLines/>
        <w:numPr>
          <w:ilvl w:val="0"/>
          <w:numId w:val="8"/>
        </w:numPr>
        <w:tabs>
          <w:tab w:val="clear" w:pos="360"/>
          <w:tab w:val="num" w:pos="1571"/>
        </w:tabs>
        <w:ind w:left="1571"/>
        <w:jc w:val="both"/>
      </w:pPr>
      <w:r>
        <w:t>less than 4 weeks ahead (including the Control Phase): as soon as reasonably practicable.</w:t>
      </w:r>
    </w:p>
    <w:p w14:paraId="1954EFC3" w14:textId="79108078" w:rsidR="00C342C4" w:rsidRDefault="00C342C4">
      <w:pPr>
        <w:pStyle w:val="Heading3"/>
        <w:keepLines/>
        <w:ind w:left="851"/>
        <w:jc w:val="both"/>
      </w:pPr>
      <w:r>
        <w:t xml:space="preserve">However, all Parties agree that the timing of the submission of an Outage Change Cost Estimate to </w:t>
      </w:r>
      <w:r w:rsidR="00AE56A5">
        <w:t>The Company</w:t>
      </w:r>
      <w:r>
        <w:t xml:space="preserve"> by the TO will depend on the complexity and timescales of the request.</w:t>
      </w:r>
    </w:p>
    <w:p w14:paraId="6A7ED87D" w14:textId="4A2EBDEC" w:rsidR="00C342C4" w:rsidRDefault="00C342C4">
      <w:pPr>
        <w:pStyle w:val="Heading3"/>
        <w:keepLines/>
        <w:numPr>
          <w:ilvl w:val="2"/>
          <w:numId w:val="16"/>
        </w:numPr>
        <w:jc w:val="both"/>
      </w:pPr>
      <w:r>
        <w:t xml:space="preserve">As soon as reasonably practicable </w:t>
      </w:r>
      <w:r w:rsidR="00AE56A5">
        <w:t>The Company</w:t>
      </w:r>
      <w:r>
        <w:t xml:space="preserve"> will assess the potential implications of the requested change. This may include </w:t>
      </w:r>
      <w:r w:rsidR="00AE56A5">
        <w:t>The Company</w:t>
      </w:r>
      <w:r>
        <w:t>, if appropriate:</w:t>
      </w:r>
    </w:p>
    <w:p w14:paraId="1F442CA5" w14:textId="77777777" w:rsidR="00C342C4" w:rsidRDefault="00C342C4" w:rsidP="00C342C4">
      <w:pPr>
        <w:pStyle w:val="Heading3"/>
        <w:keepLines/>
        <w:numPr>
          <w:ilvl w:val="0"/>
          <w:numId w:val="7"/>
        </w:numPr>
        <w:tabs>
          <w:tab w:val="clear" w:pos="360"/>
          <w:tab w:val="num" w:pos="1571"/>
        </w:tabs>
        <w:ind w:left="1571"/>
        <w:jc w:val="both"/>
      </w:pPr>
      <w:r>
        <w:t>liasing with affected parties; or</w:t>
      </w:r>
    </w:p>
    <w:p w14:paraId="15718BBD" w14:textId="77777777" w:rsidR="00C342C4" w:rsidRDefault="00C342C4" w:rsidP="00C342C4">
      <w:pPr>
        <w:pStyle w:val="Heading3"/>
        <w:keepLines/>
        <w:numPr>
          <w:ilvl w:val="0"/>
          <w:numId w:val="7"/>
        </w:numPr>
        <w:tabs>
          <w:tab w:val="clear" w:pos="360"/>
          <w:tab w:val="num" w:pos="1571"/>
        </w:tabs>
        <w:ind w:left="1571"/>
        <w:jc w:val="both"/>
      </w:pPr>
      <w:r>
        <w:t>notifying the TO of further Knock-on Outages within the TO’s Transmission System.</w:t>
      </w:r>
    </w:p>
    <w:p w14:paraId="400A8450" w14:textId="7E38F314" w:rsidR="00C342C4" w:rsidRDefault="00AE56A5">
      <w:pPr>
        <w:pStyle w:val="Heading3"/>
        <w:keepLines/>
        <w:numPr>
          <w:ilvl w:val="2"/>
          <w:numId w:val="16"/>
        </w:numPr>
        <w:jc w:val="both"/>
      </w:pPr>
      <w:r>
        <w:t>The Company</w:t>
      </w:r>
      <w:r w:rsidR="00C342C4">
        <w:t xml:space="preserve"> shall submit any queries relating to an Outage Change Cost Estimate to the relevant TO as soon as reasonably practicable, which shall normally be within 2 Business Days of receipt of that Outage Change Cost Estimate.</w:t>
      </w:r>
    </w:p>
    <w:p w14:paraId="6E82C2CF" w14:textId="69D23921" w:rsidR="00C342C4" w:rsidRDefault="00C342C4">
      <w:pPr>
        <w:pStyle w:val="Heading3"/>
        <w:keepLines/>
        <w:numPr>
          <w:ilvl w:val="2"/>
          <w:numId w:val="16"/>
        </w:numPr>
        <w:jc w:val="both"/>
      </w:pPr>
      <w:r>
        <w:t xml:space="preserve">The TO shall respond as soon as reasonably practicable to any such queries received from </w:t>
      </w:r>
      <w:r w:rsidR="00AE56A5">
        <w:t>The Company</w:t>
      </w:r>
      <w:r>
        <w:t xml:space="preserve"> regarding an Outage Change Cost Estimate. </w:t>
      </w:r>
    </w:p>
    <w:p w14:paraId="29785F8F" w14:textId="6889B86C" w:rsidR="00C342C4" w:rsidRDefault="00C342C4">
      <w:pPr>
        <w:pStyle w:val="Heading3"/>
        <w:keepLines/>
        <w:numPr>
          <w:ilvl w:val="2"/>
          <w:numId w:val="16"/>
        </w:numPr>
        <w:jc w:val="both"/>
      </w:pPr>
      <w:r>
        <w:t xml:space="preserve">When providing fixed costs to </w:t>
      </w:r>
      <w:r w:rsidR="00AE56A5">
        <w:t>The Company</w:t>
      </w:r>
      <w:r>
        <w:t xml:space="preserve"> within an Outage Change Cost Estimate, a TO shall specify the period for acceptance of these fixed costs which, where practicable, shall be not less than 7 Business Days from submission of the Outage Change Cost Estimate to </w:t>
      </w:r>
      <w:r w:rsidR="00AE56A5">
        <w:t>The Company</w:t>
      </w:r>
      <w:r>
        <w:t xml:space="preserve"> by the TO.</w:t>
      </w:r>
    </w:p>
    <w:p w14:paraId="09F6BB35" w14:textId="51D0AF30" w:rsidR="00C342C4" w:rsidRDefault="00C342C4">
      <w:pPr>
        <w:pStyle w:val="Heading3"/>
        <w:keepLines/>
        <w:numPr>
          <w:ilvl w:val="2"/>
          <w:numId w:val="16"/>
        </w:numPr>
        <w:jc w:val="both"/>
      </w:pPr>
      <w:r>
        <w:t xml:space="preserve">Where further TO Knock-on Outages have been identified by </w:t>
      </w:r>
      <w:r w:rsidR="00AE56A5">
        <w:t>The Company</w:t>
      </w:r>
      <w:r>
        <w:t xml:space="preserve"> or the TO, </w:t>
      </w:r>
      <w:r w:rsidR="00AE56A5">
        <w:t>The Company</w:t>
      </w:r>
      <w:r>
        <w:t xml:space="preserve"> shall request that the TO revise its original Outage Change Cost Estimate to include the additional Knock-on Outages. If necessary a number of iterations of Sections 3.2.2 to 3.2.11 may be required before a complete assessment of the original Outage Change request can be completed.</w:t>
      </w:r>
    </w:p>
    <w:p w14:paraId="597893F4" w14:textId="4DDDA41F" w:rsidR="00C342C4" w:rsidRDefault="00AE56A5">
      <w:pPr>
        <w:pStyle w:val="Heading3"/>
        <w:keepLines/>
        <w:numPr>
          <w:ilvl w:val="2"/>
          <w:numId w:val="16"/>
        </w:numPr>
        <w:jc w:val="both"/>
      </w:pPr>
      <w:r>
        <w:t>The Company</w:t>
      </w:r>
      <w:r w:rsidR="00C342C4">
        <w:t xml:space="preserve"> shall use reasonable endeavours to complete each iteration of the assessment of the Outage Change Cost Estimate.</w:t>
      </w:r>
    </w:p>
    <w:p w14:paraId="01D0DE39" w14:textId="77777777" w:rsidR="00C342C4" w:rsidRDefault="00C342C4" w:rsidP="00C342C4">
      <w:pPr>
        <w:pStyle w:val="Heading3"/>
        <w:keepLines/>
        <w:numPr>
          <w:ilvl w:val="0"/>
          <w:numId w:val="25"/>
        </w:numPr>
        <w:tabs>
          <w:tab w:val="clear" w:pos="360"/>
          <w:tab w:val="num" w:pos="1571"/>
        </w:tabs>
        <w:ind w:left="1571"/>
        <w:jc w:val="both"/>
      </w:pPr>
      <w:r>
        <w:t xml:space="preserve">in the 4-49 week ahead period: within 5 Business Days of receipt; and </w:t>
      </w:r>
    </w:p>
    <w:p w14:paraId="44E9D75F" w14:textId="77777777" w:rsidR="00C342C4" w:rsidRDefault="00C342C4" w:rsidP="00C342C4">
      <w:pPr>
        <w:pStyle w:val="Heading3"/>
        <w:keepLines/>
        <w:numPr>
          <w:ilvl w:val="0"/>
          <w:numId w:val="25"/>
        </w:numPr>
        <w:tabs>
          <w:tab w:val="clear" w:pos="360"/>
          <w:tab w:val="num" w:pos="1571"/>
        </w:tabs>
        <w:ind w:left="1571"/>
        <w:jc w:val="both"/>
      </w:pPr>
      <w:r>
        <w:t>less than 4 weeks ahead (including the Control Phase): as soon as reasonably practicable.</w:t>
      </w:r>
    </w:p>
    <w:p w14:paraId="59F826DD" w14:textId="4AEE1161" w:rsidR="00C342C4" w:rsidRDefault="00C342C4">
      <w:pPr>
        <w:pStyle w:val="Heading3"/>
        <w:keepLines/>
        <w:ind w:left="851"/>
        <w:jc w:val="both"/>
      </w:pPr>
      <w:r>
        <w:t xml:space="preserve">However, all Parties agree that the completion of the Outage Change request assessment process by </w:t>
      </w:r>
      <w:r w:rsidR="00AE56A5">
        <w:t>The Company</w:t>
      </w:r>
      <w:r>
        <w:t xml:space="preserve"> shall depend on the complexity and timescales of the request. </w:t>
      </w:r>
    </w:p>
    <w:p w14:paraId="1FF7C47A" w14:textId="5E2E0370" w:rsidR="00C342C4" w:rsidRDefault="00C342C4">
      <w:pPr>
        <w:pStyle w:val="Heading3"/>
        <w:keepLines/>
        <w:numPr>
          <w:ilvl w:val="2"/>
          <w:numId w:val="17"/>
        </w:numPr>
        <w:jc w:val="both"/>
      </w:pPr>
      <w:r>
        <w:t xml:space="preserve">On completion of its assessment of the full implications of the original Outage Change request, </w:t>
      </w:r>
      <w:r w:rsidR="00AE56A5">
        <w:t>The Company</w:t>
      </w:r>
      <w:r>
        <w:t xml:space="preserve"> shall either approve or reject the Outage Change request (including any associated Knock-on Outage changes of which </w:t>
      </w:r>
      <w:r w:rsidR="00AE56A5">
        <w:t>The Company</w:t>
      </w:r>
      <w:r>
        <w:t xml:space="preserve"> has been notified). This decision shall be confirmed to the TO in writing by completing the pro-forma in Appendix C as soon as reasonably practicable.  Less than four weeks ahead, if additional costs are incurred between the TO’s submission of the costs for the Outage Change and </w:t>
      </w:r>
      <w:r w:rsidR="00AE56A5">
        <w:t>The Company</w:t>
      </w:r>
      <w:r>
        <w:t>’s approval of the Outage Change then these costs shall be added to the original Outage Change Cost.</w:t>
      </w:r>
    </w:p>
    <w:p w14:paraId="7F394E23" w14:textId="2646B93B" w:rsidR="00C342C4" w:rsidRDefault="00AE56A5">
      <w:pPr>
        <w:pStyle w:val="Heading3"/>
        <w:keepLines/>
        <w:numPr>
          <w:ilvl w:val="2"/>
          <w:numId w:val="17"/>
        </w:numPr>
        <w:jc w:val="both"/>
      </w:pPr>
      <w:r>
        <w:t>The Company</w:t>
      </w:r>
      <w:r w:rsidR="00C342C4">
        <w:t xml:space="preserve"> will record Outage Change Cost data. The TO providing an Outage Change Cost Estimate will have access to that data.</w:t>
      </w:r>
    </w:p>
    <w:p w14:paraId="5477A267" w14:textId="7FB32786" w:rsidR="00C342C4" w:rsidRDefault="00C342C4">
      <w:pPr>
        <w:pStyle w:val="Heading3"/>
        <w:keepLines/>
        <w:numPr>
          <w:ilvl w:val="2"/>
          <w:numId w:val="17"/>
        </w:numPr>
        <w:jc w:val="both"/>
        <w:rPr>
          <w:sz w:val="24"/>
        </w:rPr>
      </w:pPr>
      <w:r>
        <w:t xml:space="preserve">For the avoidance of doubt, all TO Outage Changes associated with the original </w:t>
      </w:r>
      <w:r w:rsidR="00AE56A5">
        <w:t>The Company</w:t>
      </w:r>
      <w:r>
        <w:t xml:space="preserve"> Outage Change request agreed between </w:t>
      </w:r>
      <w:r w:rsidR="00AE56A5">
        <w:t>The Company</w:t>
      </w:r>
      <w:r>
        <w:t xml:space="preserve"> and the TO will be subject to a cost payment by </w:t>
      </w:r>
      <w:r w:rsidR="00AE56A5">
        <w:t>The Company</w:t>
      </w:r>
      <w:r>
        <w:t xml:space="preserve"> in accordance with Section 4 of this procedure and </w:t>
      </w:r>
      <w:r w:rsidRPr="00F905B1">
        <w:t>STCP 13-1 Invoicing and Payment</w:t>
      </w:r>
      <w:r>
        <w:t xml:space="preserve">. These costs shall be fixed, variable out-turn, or a combinations of these cost types (as determined by the TO), or the TO shall confirm there are zero costs.  Administrative costs associated with all rejected </w:t>
      </w:r>
      <w:r w:rsidR="00AE56A5">
        <w:t>The Company</w:t>
      </w:r>
      <w:r>
        <w:t xml:space="preserve"> Outage Change requests shall also be subject to a cost payment by </w:t>
      </w:r>
      <w:r w:rsidR="00AE56A5">
        <w:t>The Company</w:t>
      </w:r>
      <w:r>
        <w:t xml:space="preserve">. </w:t>
      </w:r>
    </w:p>
    <w:p w14:paraId="0C9E35D8" w14:textId="17003C23" w:rsidR="00C342C4" w:rsidRDefault="00AE56A5">
      <w:pPr>
        <w:pStyle w:val="Heading3"/>
        <w:keepLines/>
        <w:numPr>
          <w:ilvl w:val="2"/>
          <w:numId w:val="17"/>
        </w:numPr>
        <w:jc w:val="both"/>
        <w:rPr>
          <w:sz w:val="24"/>
        </w:rPr>
      </w:pPr>
      <w:r>
        <w:t>The Company</w:t>
      </w:r>
      <w:r w:rsidR="00C342C4">
        <w:t xml:space="preserve"> shall pay to the TO the Outage Change Costs and any additional costs as set out in the Outage Change Estimate out-turn.        </w:t>
      </w:r>
    </w:p>
    <w:p w14:paraId="2C844C94" w14:textId="77777777" w:rsidR="00C342C4" w:rsidRDefault="00C342C4">
      <w:pPr>
        <w:pStyle w:val="Heading2"/>
        <w:keepLines/>
        <w:numPr>
          <w:ilvl w:val="1"/>
          <w:numId w:val="17"/>
        </w:numPr>
      </w:pPr>
      <w:r>
        <w:t>Outage Changes submitted in Control Phase</w:t>
      </w:r>
    </w:p>
    <w:p w14:paraId="6A7A8A94" w14:textId="77777777" w:rsidR="00C342C4" w:rsidRDefault="00C342C4">
      <w:pPr>
        <w:pStyle w:val="Heading3"/>
        <w:keepLines/>
        <w:numPr>
          <w:ilvl w:val="2"/>
          <w:numId w:val="18"/>
        </w:numPr>
        <w:jc w:val="both"/>
      </w:pPr>
      <w:r>
        <w:t>This section applies to Outage Changes submitted in the Control Phase or where the procedure in Section 3.2 is not completed by the start of the Control Phase.</w:t>
      </w:r>
    </w:p>
    <w:p w14:paraId="7A232E2C" w14:textId="07C4D748" w:rsidR="00C342C4" w:rsidRDefault="00C342C4">
      <w:pPr>
        <w:pStyle w:val="Heading3"/>
        <w:keepLines/>
        <w:numPr>
          <w:ilvl w:val="2"/>
          <w:numId w:val="18"/>
        </w:numPr>
        <w:jc w:val="both"/>
      </w:pPr>
      <w:r>
        <w:t xml:space="preserve">In the event that </w:t>
      </w:r>
      <w:r w:rsidR="00AE56A5">
        <w:t>The Company</w:t>
      </w:r>
      <w:r>
        <w:t xml:space="preserve"> requires or causes a change to a TO Outage in the Control Phase the procedure in Section 3.2 shall be followed as far as possible. However, it is recognised that in the Control Phase, a TO may be unable to provide an Outage Change Costs Estimate</w:t>
      </w:r>
      <w:r w:rsidR="00A27CC5">
        <w:t xml:space="preserve"> to </w:t>
      </w:r>
      <w:r w:rsidR="00AE56A5">
        <w:t>The Company</w:t>
      </w:r>
      <w:r>
        <w:t xml:space="preserve">; or the procedures detailed in Section 3.2 may not have been completed before the change has to be implemented for operational reasons. In such circumstances, following discussions with the TO Control Engineer, </w:t>
      </w:r>
      <w:r w:rsidR="00AE56A5">
        <w:t>The Company</w:t>
      </w:r>
      <w:r>
        <w:t xml:space="preserve"> Control Engineer shall approve the Outage Change in the Control Phase by submitting a request for an Outage Change Cost Estimate using the pro-forma in Appendix B and the affected TO shall be reimbursed, in accordance with Section 4, for reasonably incurred additional costs associated with an Outage Change (including, without limitation, any Knock-on Outages) and any additional costs notified to </w:t>
      </w:r>
      <w:r w:rsidR="00AE56A5">
        <w:t>The Company</w:t>
      </w:r>
      <w:r>
        <w:t>.</w:t>
      </w:r>
    </w:p>
    <w:p w14:paraId="32AF4918" w14:textId="4E54AC28" w:rsidR="00C342C4" w:rsidRDefault="00C342C4">
      <w:pPr>
        <w:pStyle w:val="Heading3"/>
        <w:keepLines/>
        <w:numPr>
          <w:ilvl w:val="2"/>
          <w:numId w:val="18"/>
        </w:numPr>
        <w:jc w:val="both"/>
      </w:pPr>
      <w:r>
        <w:t xml:space="preserve">In the event that </w:t>
      </w:r>
      <w:r w:rsidR="00AE56A5">
        <w:t>The Company</w:t>
      </w:r>
      <w:r>
        <w:t xml:space="preserve"> causes a delay to the start or finish time of a TO outage, which is deemed by the TO to have incurred a material cost, the TO shall request </w:t>
      </w:r>
      <w:r w:rsidR="00AE56A5">
        <w:t>The Company</w:t>
      </w:r>
      <w:r>
        <w:t xml:space="preserve"> control to submit a request for an Outage Change Cost Estimate using the Pro-forma in Appendix B.</w:t>
      </w:r>
    </w:p>
    <w:p w14:paraId="0993E1FB" w14:textId="215D604A" w:rsidR="00C342C4" w:rsidRDefault="00C342C4">
      <w:pPr>
        <w:pStyle w:val="Heading3"/>
        <w:keepLines/>
        <w:numPr>
          <w:ilvl w:val="2"/>
          <w:numId w:val="18"/>
        </w:numPr>
        <w:jc w:val="both"/>
      </w:pPr>
      <w:r>
        <w:t xml:space="preserve">All Parties shall notify their respective day staff of any Outage Changes made in the Control Phase as soon as reasonably practicable. The Outage Change procedures of Sections 3.2 and 4.0 will then be progressed in retrospect by </w:t>
      </w:r>
      <w:r w:rsidR="00AE56A5">
        <w:t>The Company</w:t>
      </w:r>
      <w:r>
        <w:t xml:space="preserve"> and TO day staff, including completion of the pro-forma in Appendices B and C.</w:t>
      </w:r>
    </w:p>
    <w:p w14:paraId="09511FDF" w14:textId="77777777" w:rsidR="00C342C4" w:rsidRDefault="00C342C4">
      <w:pPr>
        <w:pStyle w:val="Heading3"/>
        <w:keepLines/>
      </w:pPr>
    </w:p>
    <w:p w14:paraId="08405EA5" w14:textId="77777777" w:rsidR="00C342C4" w:rsidRDefault="00C342C4">
      <w:pPr>
        <w:pStyle w:val="Heading1"/>
        <w:keepLines/>
        <w:numPr>
          <w:ilvl w:val="0"/>
          <w:numId w:val="18"/>
        </w:numPr>
      </w:pPr>
      <w:r>
        <w:t>Payment for Outage Changes</w:t>
      </w:r>
    </w:p>
    <w:p w14:paraId="287B8F00" w14:textId="5B62BF45" w:rsidR="00C342C4" w:rsidRDefault="00C342C4">
      <w:pPr>
        <w:pStyle w:val="Heading3"/>
        <w:keepLines/>
        <w:numPr>
          <w:ilvl w:val="2"/>
          <w:numId w:val="19"/>
        </w:numPr>
        <w:jc w:val="both"/>
      </w:pPr>
      <w:r>
        <w:t xml:space="preserve">Outage Change Costs and any additional costs shall be cost-reflective and should be agreed by </w:t>
      </w:r>
      <w:r w:rsidR="00AE56A5">
        <w:t>The Company</w:t>
      </w:r>
      <w:r>
        <w:t xml:space="preserve"> and the TO and provided in the form of the pro-forma in Appendix</w:t>
      </w:r>
      <w:r w:rsidR="00507B1A">
        <w:t xml:space="preserve"> </w:t>
      </w:r>
      <w:r>
        <w:t xml:space="preserve">C. These costs shall be fixed, variable out-turn, or a combinations of these cost types (as determined by the TO), or the TO shall confirm there are zero costs. At the time of submission of the Outage Change Cost Estimate </w:t>
      </w:r>
      <w:r w:rsidR="00AE56A5">
        <w:t>The Company</w:t>
      </w:r>
      <w:r>
        <w:t xml:space="preserve"> and the TO shall agree a date by which the TO shall submit an invoice.</w:t>
      </w:r>
    </w:p>
    <w:p w14:paraId="2729A92D" w14:textId="77777777" w:rsidR="00C342C4" w:rsidRDefault="00C342C4">
      <w:pPr>
        <w:pStyle w:val="Heading3"/>
        <w:keepLines/>
        <w:numPr>
          <w:ilvl w:val="2"/>
          <w:numId w:val="19"/>
        </w:numPr>
        <w:jc w:val="both"/>
      </w:pPr>
      <w:r>
        <w:t xml:space="preserve">In accordance with </w:t>
      </w:r>
      <w:r w:rsidRPr="00F905B1">
        <w:t>STCP 13-1 Invoicing and Payment</w:t>
      </w:r>
      <w:r>
        <w:t xml:space="preserve"> and Other Charges in Schedule 10 of the STC:</w:t>
      </w:r>
    </w:p>
    <w:p w14:paraId="044BE357" w14:textId="266C54B4" w:rsidR="00C342C4" w:rsidRDefault="00AE56A5" w:rsidP="00C342C4">
      <w:pPr>
        <w:pStyle w:val="Heading3"/>
        <w:keepLines/>
        <w:numPr>
          <w:ilvl w:val="0"/>
          <w:numId w:val="26"/>
        </w:numPr>
        <w:tabs>
          <w:tab w:val="clear" w:pos="360"/>
          <w:tab w:val="num" w:pos="1571"/>
        </w:tabs>
        <w:ind w:left="1571"/>
        <w:jc w:val="both"/>
      </w:pPr>
      <w:r>
        <w:t>The Company</w:t>
      </w:r>
      <w:r w:rsidR="00C342C4">
        <w:t xml:space="preserve"> shall provide a purchase order number to the TO when approving or cancelling the Outage Change request; </w:t>
      </w:r>
    </w:p>
    <w:p w14:paraId="6E5D38B9" w14:textId="326FE9ED" w:rsidR="00C342C4" w:rsidRDefault="00C342C4" w:rsidP="00C342C4">
      <w:pPr>
        <w:pStyle w:val="Heading3"/>
        <w:keepLines/>
        <w:numPr>
          <w:ilvl w:val="0"/>
          <w:numId w:val="26"/>
        </w:numPr>
        <w:tabs>
          <w:tab w:val="clear" w:pos="360"/>
          <w:tab w:val="num" w:pos="1571"/>
        </w:tabs>
        <w:ind w:left="1571"/>
        <w:jc w:val="both"/>
      </w:pPr>
      <w:r>
        <w:t xml:space="preserve">the TO shall issue an invoice to </w:t>
      </w:r>
      <w:r w:rsidR="00AE56A5">
        <w:t>The Company</w:t>
      </w:r>
      <w:r>
        <w:t xml:space="preserve"> quoting the appropriate </w:t>
      </w:r>
      <w:r w:rsidR="00AE56A5">
        <w:t>The Company</w:t>
      </w:r>
      <w:r>
        <w:t xml:space="preserve"> purchase order number; and</w:t>
      </w:r>
    </w:p>
    <w:p w14:paraId="09561349" w14:textId="77777777" w:rsidR="00C342C4" w:rsidRDefault="00C342C4" w:rsidP="00C342C4">
      <w:pPr>
        <w:pStyle w:val="Heading3"/>
        <w:keepLines/>
        <w:numPr>
          <w:ilvl w:val="0"/>
          <w:numId w:val="26"/>
        </w:numPr>
        <w:tabs>
          <w:tab w:val="clear" w:pos="360"/>
          <w:tab w:val="num" w:pos="1571"/>
        </w:tabs>
        <w:ind w:left="1571"/>
        <w:jc w:val="both"/>
      </w:pPr>
      <w:r>
        <w:t>the TO invoice will also quote the Unique Change Identifier Code used in the Outage Cost Pro-forma (Appendix C).</w:t>
      </w:r>
    </w:p>
    <w:p w14:paraId="462E9795" w14:textId="77777777" w:rsidR="00C342C4" w:rsidRDefault="00C342C4">
      <w:pPr>
        <w:pStyle w:val="Heading3"/>
        <w:keepLines/>
        <w:numPr>
          <w:ilvl w:val="2"/>
          <w:numId w:val="20"/>
        </w:numPr>
        <w:jc w:val="both"/>
      </w:pPr>
      <w:r>
        <w:t>The TO will despatch the invoice to recover the cost of an Outage Change by the date agreed and specified in accordance with the pro-forma in Appendix C.  All invoice dates will be no later than the 30 April immediately following the Financial Year for which the Outage Change relates, and would normally be no later than 2 months after the latest date involved in the Outage Change.</w:t>
      </w:r>
    </w:p>
    <w:p w14:paraId="047A1496" w14:textId="0A6DFC1F" w:rsidR="00C342C4" w:rsidRDefault="00C342C4">
      <w:pPr>
        <w:pStyle w:val="Heading3"/>
        <w:keepLines/>
        <w:numPr>
          <w:ilvl w:val="2"/>
          <w:numId w:val="20"/>
        </w:numPr>
        <w:jc w:val="both"/>
      </w:pPr>
      <w:r>
        <w:t xml:space="preserve">If </w:t>
      </w:r>
      <w:r w:rsidR="00AE56A5">
        <w:t>The Company</w:t>
      </w:r>
      <w:r>
        <w:t xml:space="preserve"> change an outage during the Control Phase without the completion of the planned work, any additional costs incurred by the TO for rescheduling the Outage shall be added to the cost of the Outage Change.</w:t>
      </w:r>
    </w:p>
    <w:p w14:paraId="5A746FB8" w14:textId="77777777" w:rsidR="00C342C4" w:rsidRDefault="00C342C4">
      <w:pPr>
        <w:pStyle w:val="Heading3"/>
        <w:keepLines/>
      </w:pPr>
    </w:p>
    <w:p w14:paraId="3FEECCA5" w14:textId="77777777" w:rsidR="00C342C4" w:rsidRDefault="00C342C4">
      <w:pPr>
        <w:pStyle w:val="Heading1"/>
        <w:keepLines/>
        <w:numPr>
          <w:ilvl w:val="0"/>
          <w:numId w:val="20"/>
        </w:numPr>
      </w:pPr>
      <w:r>
        <w:t>Outage Change Cost Monitoring</w:t>
      </w:r>
    </w:p>
    <w:p w14:paraId="472DB7DF" w14:textId="77777777" w:rsidR="00C342C4" w:rsidRDefault="00C342C4">
      <w:pPr>
        <w:pStyle w:val="Heading2"/>
        <w:keepLines/>
        <w:numPr>
          <w:ilvl w:val="1"/>
          <w:numId w:val="20"/>
        </w:numPr>
      </w:pPr>
      <w:r>
        <w:t>TO</w:t>
      </w:r>
    </w:p>
    <w:p w14:paraId="3FF3CF5C" w14:textId="386DEEA1" w:rsidR="00C342C4" w:rsidRDefault="00C342C4">
      <w:pPr>
        <w:pStyle w:val="Heading3"/>
        <w:keepLines/>
        <w:numPr>
          <w:ilvl w:val="2"/>
          <w:numId w:val="21"/>
        </w:numPr>
      </w:pPr>
      <w:r>
        <w:t xml:space="preserve">Each TO shall monitor all variable Outage Change Cost Estimates submitted by that TO to </w:t>
      </w:r>
      <w:r w:rsidR="00AE56A5">
        <w:t>The Company</w:t>
      </w:r>
      <w:r>
        <w:t xml:space="preserve"> for which out-turn has not yet been achieved.</w:t>
      </w:r>
    </w:p>
    <w:p w14:paraId="0766E51A" w14:textId="7C4E47D5" w:rsidR="00C342C4" w:rsidRDefault="00C342C4">
      <w:pPr>
        <w:pStyle w:val="Heading3"/>
        <w:keepLines/>
        <w:numPr>
          <w:ilvl w:val="2"/>
          <w:numId w:val="21"/>
        </w:numPr>
        <w:tabs>
          <w:tab w:val="left" w:pos="709"/>
        </w:tabs>
      </w:pPr>
      <w:r>
        <w:t xml:space="preserve">  Each month the TO shall inform </w:t>
      </w:r>
      <w:r w:rsidR="00AE56A5">
        <w:t>The Company</w:t>
      </w:r>
      <w:r>
        <w:t xml:space="preserve"> in writing of any significant changes or potential </w:t>
      </w:r>
      <w:r>
        <w:rPr>
          <w:sz w:val="18"/>
        </w:rPr>
        <w:t xml:space="preserve">significant </w:t>
      </w:r>
      <w:r>
        <w:t xml:space="preserve">changes to the Outage Change Cost Estimates. A significant change is a change that differs to the last value given to </w:t>
      </w:r>
      <w:r w:rsidR="00AE56A5">
        <w:t>The Company</w:t>
      </w:r>
      <w:r>
        <w:t xml:space="preserve"> by the greater of either 10% of the previous value or a change in excess of £10,000.</w:t>
      </w:r>
    </w:p>
    <w:p w14:paraId="116FC069" w14:textId="6226B621" w:rsidR="00C342C4" w:rsidRDefault="00AE56A5">
      <w:pPr>
        <w:pStyle w:val="Heading2"/>
        <w:keepLines/>
        <w:numPr>
          <w:ilvl w:val="1"/>
          <w:numId w:val="21"/>
        </w:numPr>
      </w:pPr>
      <w:r>
        <w:t>The Company</w:t>
      </w:r>
    </w:p>
    <w:p w14:paraId="073524D6" w14:textId="022604A8" w:rsidR="00C342C4" w:rsidRDefault="00AE56A5">
      <w:pPr>
        <w:pStyle w:val="Heading3"/>
        <w:keepLines/>
        <w:numPr>
          <w:ilvl w:val="2"/>
          <w:numId w:val="22"/>
        </w:numPr>
      </w:pPr>
      <w:r>
        <w:t>The Company</w:t>
      </w:r>
      <w:r w:rsidR="00C342C4">
        <w:t xml:space="preserve"> shall maintain a record of all Outage Change requests made, Outage Change Cost Estimates received and actual Outage Change Costs.</w:t>
      </w:r>
    </w:p>
    <w:p w14:paraId="1CD2CB0F" w14:textId="078D4D64" w:rsidR="00C342C4" w:rsidRDefault="00AE56A5">
      <w:pPr>
        <w:pStyle w:val="Heading3"/>
        <w:keepLines/>
        <w:numPr>
          <w:ilvl w:val="2"/>
          <w:numId w:val="22"/>
        </w:numPr>
      </w:pPr>
      <w:r>
        <w:t>The Company</w:t>
      </w:r>
      <w:r w:rsidR="00C342C4">
        <w:t xml:space="preserve"> shall maintain a record of any initiating Outage and its links to all Knock-on Outages (for both the initiating TO and any affected TO).</w:t>
      </w:r>
    </w:p>
    <w:p w14:paraId="5DC4C375" w14:textId="77777777" w:rsidR="00C342C4" w:rsidRDefault="00C342C4">
      <w:pPr>
        <w:pStyle w:val="Heading3"/>
        <w:keepLines/>
      </w:pPr>
    </w:p>
    <w:p w14:paraId="608B4481" w14:textId="77777777" w:rsidR="00C342C4" w:rsidRDefault="00C342C4">
      <w:pPr>
        <w:pStyle w:val="Heading3"/>
        <w:keepLines/>
      </w:pPr>
    </w:p>
    <w:p w14:paraId="59D0035F" w14:textId="77777777" w:rsidR="009D35C8" w:rsidRPr="003A7F59" w:rsidRDefault="00C342C4" w:rsidP="009D35C8">
      <w:pPr>
        <w:rPr>
          <w:color w:val="FF0000"/>
        </w:rPr>
      </w:pPr>
      <w:r>
        <w:rPr>
          <w:rFonts w:ascii="Arial" w:hAnsi="Arial"/>
          <w:b/>
          <w:sz w:val="28"/>
          <w:u w:val="single"/>
        </w:rPr>
        <w:br w:type="page"/>
      </w:r>
      <w:r w:rsidR="009D35C8" w:rsidRPr="003A7F59">
        <w:rPr>
          <w:color w:val="FF0000"/>
        </w:rPr>
        <w:t xml:space="preserve"> </w:t>
      </w:r>
    </w:p>
    <w:p w14:paraId="1C1E2CAE" w14:textId="77777777" w:rsidR="00C342C4" w:rsidRDefault="00C342C4">
      <w:pPr>
        <w:keepNext/>
        <w:keepLines/>
        <w:rPr>
          <w:rFonts w:ascii="Arial" w:hAnsi="Arial"/>
          <w:b/>
          <w:i/>
          <w:iCs/>
          <w:sz w:val="24"/>
        </w:rPr>
      </w:pPr>
      <w:r>
        <w:rPr>
          <w:rFonts w:ascii="Arial" w:hAnsi="Arial"/>
          <w:b/>
          <w:i/>
          <w:iCs/>
          <w:sz w:val="24"/>
        </w:rPr>
        <w:t xml:space="preserve">Appendix A </w:t>
      </w:r>
      <w:r>
        <w:rPr>
          <w:rFonts w:ascii="Arial" w:hAnsi="Arial"/>
          <w:b/>
          <w:i/>
          <w:iCs/>
          <w:sz w:val="24"/>
        </w:rPr>
        <w:tab/>
        <w:t>Flow Diagram</w:t>
      </w:r>
    </w:p>
    <w:p w14:paraId="4CA4C888" w14:textId="77777777" w:rsidR="00C342C4" w:rsidRDefault="00C342C4">
      <w:pPr>
        <w:rPr>
          <w:rFonts w:ascii="Arial" w:hAnsi="Arial"/>
        </w:rPr>
      </w:pPr>
      <w:r>
        <w:rPr>
          <w:rFonts w:ascii="Arial" w:hAnsi="Arial"/>
        </w:rPr>
        <w:t>Note that the Process Diagrams shown in this Appendix A are for information only.  In the event of any contradiction between the process represented in this Appendix A and the process described elsewhere in this STCP, then the text elsewhere in this STCP shall prevail.</w:t>
      </w:r>
    </w:p>
    <w:p w14:paraId="68ADE185" w14:textId="77777777" w:rsidR="00C342C4" w:rsidRDefault="0007184B">
      <w:pPr>
        <w:rPr>
          <w:rFonts w:ascii="Arial" w:hAnsi="Arial"/>
          <w:b/>
          <w:i/>
          <w:iCs/>
          <w:color w:val="000000"/>
          <w:sz w:val="24"/>
        </w:rPr>
      </w:pPr>
      <w:r>
        <w:rPr>
          <w:rFonts w:ascii="Arial" w:hAnsi="Arial"/>
          <w:b/>
          <w:sz w:val="28"/>
          <w:u w:val="single"/>
        </w:rPr>
        <w:object w:dxaOrig="11288" w:dyaOrig="16328" w14:anchorId="1E9A7B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630pt" o:ole="">
            <v:imagedata r:id="rId10" o:title=""/>
          </v:shape>
          <o:OLEObject Type="Embed" ProgID="Visio.Drawing.6" ShapeID="_x0000_i1025" DrawAspect="Content" ObjectID="_1822081515" r:id="rId11"/>
        </w:object>
      </w:r>
      <w:r w:rsidR="00C342C4">
        <w:rPr>
          <w:rFonts w:ascii="Arial" w:hAnsi="Arial"/>
          <w:b/>
          <w:sz w:val="28"/>
          <w:u w:val="single"/>
        </w:rPr>
        <w:br w:type="page"/>
      </w:r>
      <w:r w:rsidR="00C342C4">
        <w:rPr>
          <w:rFonts w:ascii="Arial" w:hAnsi="Arial"/>
          <w:b/>
          <w:i/>
          <w:iCs/>
          <w:color w:val="000000"/>
          <w:sz w:val="24"/>
        </w:rPr>
        <w:t>Appendix B:</w:t>
      </w:r>
      <w:r w:rsidR="00C342C4">
        <w:rPr>
          <w:rFonts w:ascii="Arial" w:hAnsi="Arial"/>
          <w:b/>
          <w:i/>
          <w:iCs/>
          <w:color w:val="000000"/>
          <w:sz w:val="24"/>
        </w:rPr>
        <w:tab/>
        <w:t>Request for Outage Change Cost Estimate.</w:t>
      </w:r>
    </w:p>
    <w:p w14:paraId="71B19C88" w14:textId="77777777" w:rsidR="00C342C4" w:rsidRDefault="00C342C4">
      <w:pPr>
        <w:rPr>
          <w:rFonts w:ascii="Arial" w:hAnsi="Arial"/>
        </w:rPr>
      </w:pPr>
    </w:p>
    <w:p w14:paraId="45CEF8DA" w14:textId="52DEBD30" w:rsidR="00C342C4" w:rsidRDefault="00C342C4">
      <w:pPr>
        <w:rPr>
          <w:rFonts w:ascii="Arial" w:hAnsi="Arial"/>
        </w:rPr>
      </w:pPr>
      <w:r>
        <w:rPr>
          <w:rFonts w:ascii="Arial" w:hAnsi="Arial"/>
        </w:rPr>
        <w:t xml:space="preserve">(A single Pro-forma is to be completed by </w:t>
      </w:r>
      <w:r w:rsidR="00AE56A5">
        <w:rPr>
          <w:rFonts w:ascii="Arial" w:hAnsi="Arial"/>
        </w:rPr>
        <w:t>The Company</w:t>
      </w:r>
      <w:r>
        <w:rPr>
          <w:rFonts w:ascii="Arial" w:hAnsi="Arial"/>
        </w:rPr>
        <w:t xml:space="preserve"> for a change to an outage in planning or control phase)</w:t>
      </w:r>
      <w:r>
        <w:rPr>
          <w:rFonts w:ascii="Arial" w:hAnsi="Arial"/>
        </w:rPr>
        <w:tab/>
      </w:r>
    </w:p>
    <w:p w14:paraId="302DAF51" w14:textId="77777777" w:rsidR="00C342C4" w:rsidRDefault="00C342C4">
      <w:pPr>
        <w:rPr>
          <w:rFonts w:ascii="Arial" w:hAnsi="Arial"/>
          <w:b/>
        </w:rPr>
      </w:pPr>
    </w:p>
    <w:p w14:paraId="63AB9462" w14:textId="77777777" w:rsidR="00C342C4" w:rsidRDefault="00C342C4">
      <w:pPr>
        <w:rPr>
          <w:rFonts w:ascii="Arial" w:hAnsi="Arial"/>
          <w:b/>
        </w:rPr>
      </w:pPr>
      <w:r>
        <w:rPr>
          <w:rFonts w:ascii="Arial" w:hAnsi="Arial"/>
          <w:b/>
        </w:rPr>
        <w:t xml:space="preserve">Date ……………. </w:t>
      </w:r>
      <w:r>
        <w:rPr>
          <w:rFonts w:ascii="Arial" w:hAnsi="Arial"/>
          <w:b/>
        </w:rPr>
        <w:tab/>
      </w:r>
      <w:r>
        <w:rPr>
          <w:rFonts w:ascii="Arial" w:hAnsi="Arial"/>
          <w:b/>
        </w:rPr>
        <w:tab/>
        <w:t>Issue No. ……………..</w:t>
      </w:r>
      <w:r>
        <w:rPr>
          <w:rFonts w:ascii="Arial" w:hAnsi="Arial"/>
          <w:b/>
        </w:rPr>
        <w:tab/>
      </w:r>
      <w:r>
        <w:rPr>
          <w:rFonts w:ascii="Arial" w:hAnsi="Arial"/>
          <w:b/>
        </w:rPr>
        <w:tab/>
        <w:t>Page  1  of   1</w:t>
      </w:r>
    </w:p>
    <w:p w14:paraId="48686B43" w14:textId="77777777" w:rsidR="00C342C4" w:rsidRDefault="00C342C4">
      <w:pPr>
        <w:rPr>
          <w:rFonts w:ascii="Arial" w:hAnsi="Arial"/>
          <w:b/>
        </w:rPr>
      </w:pPr>
    </w:p>
    <w:p w14:paraId="68E7C640" w14:textId="77777777" w:rsidR="00C342C4" w:rsidRDefault="00C342C4">
      <w:pPr>
        <w:rPr>
          <w:rFonts w:ascii="Arial" w:hAnsi="Arial"/>
          <w:sz w:val="24"/>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4532"/>
        <w:gridCol w:w="2693"/>
        <w:gridCol w:w="2693"/>
        <w:gridCol w:w="2693"/>
      </w:tblGrid>
      <w:tr w:rsidR="00C342C4" w14:paraId="6194A774" w14:textId="77777777">
        <w:trPr>
          <w:gridAfter w:val="2"/>
          <w:wAfter w:w="5386" w:type="dxa"/>
        </w:trPr>
        <w:tc>
          <w:tcPr>
            <w:tcW w:w="2840" w:type="dxa"/>
          </w:tcPr>
          <w:p w14:paraId="1EAD6815" w14:textId="77777777" w:rsidR="00C342C4" w:rsidRDefault="00C342C4">
            <w:pPr>
              <w:jc w:val="center"/>
              <w:rPr>
                <w:rFonts w:ascii="Arial" w:hAnsi="Arial"/>
                <w:b/>
              </w:rPr>
            </w:pPr>
            <w:r>
              <w:rPr>
                <w:rFonts w:ascii="Arial" w:hAnsi="Arial"/>
                <w:b/>
              </w:rPr>
              <w:t>Activity</w:t>
            </w:r>
          </w:p>
        </w:tc>
        <w:tc>
          <w:tcPr>
            <w:tcW w:w="4532" w:type="dxa"/>
          </w:tcPr>
          <w:p w14:paraId="7D7EB781" w14:textId="77777777" w:rsidR="00C342C4" w:rsidRDefault="00C342C4">
            <w:pPr>
              <w:jc w:val="center"/>
              <w:rPr>
                <w:rFonts w:ascii="Arial" w:hAnsi="Arial"/>
                <w:b/>
              </w:rPr>
            </w:pPr>
            <w:r>
              <w:rPr>
                <w:rFonts w:ascii="Arial" w:hAnsi="Arial"/>
                <w:b/>
              </w:rPr>
              <w:t>Input</w:t>
            </w:r>
          </w:p>
        </w:tc>
        <w:tc>
          <w:tcPr>
            <w:tcW w:w="2693" w:type="dxa"/>
          </w:tcPr>
          <w:p w14:paraId="0152D3D1" w14:textId="77777777" w:rsidR="00C342C4" w:rsidRDefault="00C342C4">
            <w:pPr>
              <w:jc w:val="center"/>
              <w:rPr>
                <w:rFonts w:ascii="Arial" w:hAnsi="Arial"/>
                <w:b/>
              </w:rPr>
            </w:pPr>
            <w:r>
              <w:rPr>
                <w:rFonts w:ascii="Arial" w:hAnsi="Arial"/>
                <w:b/>
              </w:rPr>
              <w:t>Notes</w:t>
            </w:r>
          </w:p>
        </w:tc>
      </w:tr>
      <w:tr w:rsidR="00C342C4" w14:paraId="6C89B36C" w14:textId="77777777">
        <w:trPr>
          <w:gridAfter w:val="2"/>
          <w:wAfter w:w="5386" w:type="dxa"/>
          <w:cantSplit/>
          <w:trHeight w:val="239"/>
        </w:trPr>
        <w:tc>
          <w:tcPr>
            <w:tcW w:w="10065" w:type="dxa"/>
            <w:gridSpan w:val="3"/>
          </w:tcPr>
          <w:p w14:paraId="1EE905A1" w14:textId="460CAC53" w:rsidR="00C342C4" w:rsidRDefault="00C342C4">
            <w:pPr>
              <w:rPr>
                <w:rFonts w:ascii="Arial" w:hAnsi="Arial"/>
              </w:rPr>
            </w:pPr>
            <w:r>
              <w:rPr>
                <w:rFonts w:ascii="Arial" w:hAnsi="Arial"/>
                <w:b/>
              </w:rPr>
              <w:t xml:space="preserve">Outage information - completed by </w:t>
            </w:r>
            <w:r w:rsidR="00AE56A5">
              <w:rPr>
                <w:rFonts w:ascii="Arial" w:hAnsi="Arial"/>
                <w:b/>
              </w:rPr>
              <w:t>The Company</w:t>
            </w:r>
          </w:p>
        </w:tc>
      </w:tr>
      <w:tr w:rsidR="00C342C4" w14:paraId="4B7C3CB5" w14:textId="77777777">
        <w:trPr>
          <w:gridAfter w:val="2"/>
          <w:wAfter w:w="5386" w:type="dxa"/>
          <w:trHeight w:val="570"/>
        </w:trPr>
        <w:tc>
          <w:tcPr>
            <w:tcW w:w="2840" w:type="dxa"/>
          </w:tcPr>
          <w:p w14:paraId="79B53070" w14:textId="77777777" w:rsidR="00C342C4" w:rsidRDefault="00C342C4">
            <w:pPr>
              <w:rPr>
                <w:rFonts w:ascii="Arial" w:hAnsi="Arial"/>
              </w:rPr>
            </w:pPr>
          </w:p>
          <w:p w14:paraId="371042C8" w14:textId="77777777" w:rsidR="00C342C4" w:rsidRDefault="00C342C4">
            <w:pPr>
              <w:rPr>
                <w:rFonts w:ascii="Arial" w:hAnsi="Arial"/>
              </w:rPr>
            </w:pPr>
            <w:r>
              <w:rPr>
                <w:rFonts w:ascii="Arial" w:hAnsi="Arial"/>
              </w:rPr>
              <w:t>Name of Requester</w:t>
            </w:r>
          </w:p>
        </w:tc>
        <w:tc>
          <w:tcPr>
            <w:tcW w:w="4532" w:type="dxa"/>
          </w:tcPr>
          <w:p w14:paraId="05DEC382" w14:textId="77777777" w:rsidR="00C342C4" w:rsidRDefault="00C342C4">
            <w:pPr>
              <w:jc w:val="center"/>
              <w:rPr>
                <w:rFonts w:ascii="Arial" w:hAnsi="Arial"/>
              </w:rPr>
            </w:pPr>
          </w:p>
        </w:tc>
        <w:tc>
          <w:tcPr>
            <w:tcW w:w="2693" w:type="dxa"/>
          </w:tcPr>
          <w:p w14:paraId="4DFF0554" w14:textId="6F3BCB29" w:rsidR="00C342C4" w:rsidRDefault="00C342C4">
            <w:pPr>
              <w:rPr>
                <w:rFonts w:ascii="Arial" w:hAnsi="Arial"/>
                <w:color w:val="808080"/>
              </w:rPr>
            </w:pPr>
            <w:r>
              <w:rPr>
                <w:rFonts w:ascii="Arial" w:hAnsi="Arial"/>
                <w:color w:val="808080"/>
              </w:rPr>
              <w:t xml:space="preserve">Name of </w:t>
            </w:r>
            <w:r w:rsidR="00AE56A5">
              <w:rPr>
                <w:rFonts w:ascii="Arial" w:hAnsi="Arial"/>
                <w:color w:val="808080"/>
              </w:rPr>
              <w:t>The Company</w:t>
            </w:r>
            <w:r>
              <w:rPr>
                <w:rFonts w:ascii="Arial" w:hAnsi="Arial"/>
                <w:color w:val="808080"/>
              </w:rPr>
              <w:t xml:space="preserve"> engineer requesting the change</w:t>
            </w:r>
          </w:p>
        </w:tc>
      </w:tr>
      <w:tr w:rsidR="00C342C4" w14:paraId="2C9C20C3" w14:textId="77777777">
        <w:trPr>
          <w:gridAfter w:val="2"/>
          <w:wAfter w:w="5386" w:type="dxa"/>
          <w:trHeight w:val="570"/>
        </w:trPr>
        <w:tc>
          <w:tcPr>
            <w:tcW w:w="2840" w:type="dxa"/>
          </w:tcPr>
          <w:p w14:paraId="7831D9BF" w14:textId="77777777" w:rsidR="00C342C4" w:rsidRDefault="00C342C4">
            <w:pPr>
              <w:rPr>
                <w:rFonts w:ascii="Arial" w:hAnsi="Arial"/>
              </w:rPr>
            </w:pPr>
          </w:p>
          <w:p w14:paraId="2B7B671B" w14:textId="77777777" w:rsidR="00C342C4" w:rsidRDefault="00C342C4">
            <w:pPr>
              <w:rPr>
                <w:rFonts w:ascii="Arial" w:hAnsi="Arial"/>
              </w:rPr>
            </w:pPr>
            <w:r>
              <w:rPr>
                <w:rFonts w:ascii="Arial" w:hAnsi="Arial"/>
              </w:rPr>
              <w:t>Outage Number</w:t>
            </w:r>
          </w:p>
        </w:tc>
        <w:tc>
          <w:tcPr>
            <w:tcW w:w="4532" w:type="dxa"/>
          </w:tcPr>
          <w:p w14:paraId="382F2DE2" w14:textId="77777777" w:rsidR="00C342C4" w:rsidRDefault="00C342C4">
            <w:pPr>
              <w:jc w:val="center"/>
              <w:rPr>
                <w:rFonts w:ascii="Arial" w:hAnsi="Arial"/>
              </w:rPr>
            </w:pPr>
          </w:p>
          <w:p w14:paraId="04FFFDFD" w14:textId="77777777" w:rsidR="00C342C4" w:rsidRDefault="00C342C4">
            <w:pPr>
              <w:jc w:val="center"/>
              <w:rPr>
                <w:rFonts w:ascii="Arial" w:hAnsi="Arial"/>
              </w:rPr>
            </w:pPr>
          </w:p>
        </w:tc>
        <w:tc>
          <w:tcPr>
            <w:tcW w:w="2693" w:type="dxa"/>
          </w:tcPr>
          <w:p w14:paraId="6BBF7FF1" w14:textId="63EDCA05" w:rsidR="00C342C4" w:rsidRDefault="00C342C4">
            <w:pPr>
              <w:rPr>
                <w:rFonts w:ascii="Arial" w:hAnsi="Arial"/>
                <w:color w:val="808080"/>
              </w:rPr>
            </w:pPr>
            <w:r>
              <w:rPr>
                <w:rFonts w:ascii="Arial" w:hAnsi="Arial"/>
                <w:color w:val="808080"/>
              </w:rPr>
              <w:t xml:space="preserve">As assigned in </w:t>
            </w:r>
            <w:r w:rsidR="00AE56A5">
              <w:rPr>
                <w:rFonts w:ascii="Arial" w:hAnsi="Arial"/>
                <w:color w:val="808080"/>
              </w:rPr>
              <w:t>The Company</w:t>
            </w:r>
            <w:r>
              <w:rPr>
                <w:rFonts w:ascii="Arial" w:hAnsi="Arial"/>
                <w:color w:val="808080"/>
              </w:rPr>
              <w:t xml:space="preserve"> database </w:t>
            </w:r>
          </w:p>
        </w:tc>
      </w:tr>
      <w:tr w:rsidR="00C342C4" w14:paraId="07BADE6A" w14:textId="77777777">
        <w:trPr>
          <w:gridAfter w:val="2"/>
          <w:wAfter w:w="5386" w:type="dxa"/>
          <w:trHeight w:val="570"/>
        </w:trPr>
        <w:tc>
          <w:tcPr>
            <w:tcW w:w="2840" w:type="dxa"/>
          </w:tcPr>
          <w:p w14:paraId="7CA19501" w14:textId="77777777" w:rsidR="00C342C4" w:rsidRDefault="00C342C4">
            <w:pPr>
              <w:rPr>
                <w:rFonts w:ascii="Arial" w:hAnsi="Arial"/>
              </w:rPr>
            </w:pPr>
          </w:p>
          <w:p w14:paraId="5DDE4218" w14:textId="77777777" w:rsidR="00C342C4" w:rsidRDefault="00C342C4">
            <w:pPr>
              <w:rPr>
                <w:rFonts w:ascii="Arial" w:hAnsi="Arial"/>
              </w:rPr>
            </w:pPr>
            <w:r>
              <w:rPr>
                <w:rFonts w:ascii="Arial" w:hAnsi="Arial"/>
              </w:rPr>
              <w:t>Circuit description</w:t>
            </w:r>
          </w:p>
        </w:tc>
        <w:tc>
          <w:tcPr>
            <w:tcW w:w="4532" w:type="dxa"/>
          </w:tcPr>
          <w:p w14:paraId="329A80F0" w14:textId="77777777" w:rsidR="00C342C4" w:rsidRDefault="00C342C4">
            <w:pPr>
              <w:jc w:val="center"/>
              <w:rPr>
                <w:rFonts w:ascii="Arial" w:hAnsi="Arial"/>
              </w:rPr>
            </w:pPr>
          </w:p>
        </w:tc>
        <w:tc>
          <w:tcPr>
            <w:tcW w:w="2693" w:type="dxa"/>
          </w:tcPr>
          <w:p w14:paraId="6C515871" w14:textId="77777777" w:rsidR="00C342C4" w:rsidRDefault="00C342C4">
            <w:pPr>
              <w:rPr>
                <w:rFonts w:ascii="Arial" w:hAnsi="Arial"/>
                <w:color w:val="808080"/>
              </w:rPr>
            </w:pPr>
            <w:r>
              <w:rPr>
                <w:rFonts w:ascii="Arial" w:hAnsi="Arial"/>
                <w:color w:val="808080"/>
              </w:rPr>
              <w:t>Circuit name/description</w:t>
            </w:r>
          </w:p>
        </w:tc>
      </w:tr>
      <w:tr w:rsidR="00C342C4" w14:paraId="46931E46" w14:textId="77777777">
        <w:trPr>
          <w:gridAfter w:val="2"/>
          <w:wAfter w:w="5386" w:type="dxa"/>
          <w:trHeight w:val="570"/>
        </w:trPr>
        <w:tc>
          <w:tcPr>
            <w:tcW w:w="2840" w:type="dxa"/>
          </w:tcPr>
          <w:p w14:paraId="26F3499F" w14:textId="77777777" w:rsidR="00C342C4" w:rsidRDefault="00C342C4">
            <w:pPr>
              <w:rPr>
                <w:rFonts w:ascii="Arial" w:hAnsi="Arial"/>
              </w:rPr>
            </w:pPr>
          </w:p>
          <w:p w14:paraId="5E5C2CAE" w14:textId="77777777" w:rsidR="00C342C4" w:rsidRDefault="00C342C4">
            <w:pPr>
              <w:rPr>
                <w:rFonts w:ascii="Arial" w:hAnsi="Arial"/>
              </w:rPr>
            </w:pPr>
            <w:r>
              <w:rPr>
                <w:rFonts w:ascii="Arial" w:hAnsi="Arial"/>
              </w:rPr>
              <w:t>Date of Outage Change Cost Estimate Request</w:t>
            </w:r>
          </w:p>
        </w:tc>
        <w:tc>
          <w:tcPr>
            <w:tcW w:w="4532" w:type="dxa"/>
          </w:tcPr>
          <w:p w14:paraId="112AF9D6" w14:textId="77777777" w:rsidR="00C342C4" w:rsidRDefault="00C342C4">
            <w:pPr>
              <w:jc w:val="center"/>
              <w:rPr>
                <w:rFonts w:ascii="Arial" w:hAnsi="Arial"/>
              </w:rPr>
            </w:pPr>
          </w:p>
          <w:p w14:paraId="38BF4C6D" w14:textId="77777777" w:rsidR="00C342C4" w:rsidRDefault="00C342C4">
            <w:pPr>
              <w:jc w:val="center"/>
              <w:rPr>
                <w:rFonts w:ascii="Arial" w:hAnsi="Arial"/>
              </w:rPr>
            </w:pPr>
          </w:p>
        </w:tc>
        <w:tc>
          <w:tcPr>
            <w:tcW w:w="2693" w:type="dxa"/>
          </w:tcPr>
          <w:p w14:paraId="1DE3C898" w14:textId="346C11D6" w:rsidR="00C342C4" w:rsidRDefault="00C342C4">
            <w:pPr>
              <w:rPr>
                <w:rFonts w:ascii="Arial" w:hAnsi="Arial"/>
                <w:color w:val="808080"/>
              </w:rPr>
            </w:pPr>
            <w:r>
              <w:rPr>
                <w:rFonts w:ascii="Arial" w:hAnsi="Arial"/>
                <w:color w:val="808080"/>
              </w:rPr>
              <w:t xml:space="preserve">Date Outage Change request made by </w:t>
            </w:r>
            <w:r w:rsidR="00AE56A5">
              <w:rPr>
                <w:rFonts w:ascii="Arial" w:hAnsi="Arial"/>
                <w:color w:val="808080"/>
              </w:rPr>
              <w:t>The Company</w:t>
            </w:r>
            <w:r>
              <w:rPr>
                <w:rFonts w:ascii="Arial" w:hAnsi="Arial"/>
                <w:color w:val="808080"/>
              </w:rPr>
              <w:t xml:space="preserve"> </w:t>
            </w:r>
          </w:p>
        </w:tc>
      </w:tr>
      <w:tr w:rsidR="00C342C4" w14:paraId="49979D3F" w14:textId="77777777">
        <w:trPr>
          <w:gridAfter w:val="2"/>
          <w:wAfter w:w="5386" w:type="dxa"/>
          <w:trHeight w:val="570"/>
        </w:trPr>
        <w:tc>
          <w:tcPr>
            <w:tcW w:w="2840" w:type="dxa"/>
          </w:tcPr>
          <w:p w14:paraId="14FD3FF8" w14:textId="77777777" w:rsidR="00C342C4" w:rsidRDefault="00C342C4">
            <w:pPr>
              <w:rPr>
                <w:rFonts w:ascii="Arial" w:hAnsi="Arial"/>
              </w:rPr>
            </w:pPr>
            <w:r>
              <w:rPr>
                <w:rFonts w:ascii="Arial" w:hAnsi="Arial"/>
              </w:rPr>
              <w:t>Reason for proposed change/cancellation</w:t>
            </w:r>
          </w:p>
        </w:tc>
        <w:tc>
          <w:tcPr>
            <w:tcW w:w="4532" w:type="dxa"/>
          </w:tcPr>
          <w:p w14:paraId="528BCD15" w14:textId="77777777" w:rsidR="00C342C4" w:rsidRDefault="00C342C4">
            <w:pPr>
              <w:jc w:val="center"/>
              <w:rPr>
                <w:rFonts w:ascii="Arial" w:hAnsi="Arial"/>
              </w:rPr>
            </w:pPr>
          </w:p>
        </w:tc>
        <w:tc>
          <w:tcPr>
            <w:tcW w:w="2693" w:type="dxa"/>
          </w:tcPr>
          <w:p w14:paraId="58477D1D" w14:textId="77777777" w:rsidR="00C342C4" w:rsidRDefault="00C342C4">
            <w:pPr>
              <w:rPr>
                <w:rFonts w:ascii="Arial" w:hAnsi="Arial"/>
                <w:color w:val="808080"/>
              </w:rPr>
            </w:pPr>
          </w:p>
        </w:tc>
      </w:tr>
      <w:tr w:rsidR="00C342C4" w14:paraId="620DD58A" w14:textId="77777777">
        <w:trPr>
          <w:gridAfter w:val="2"/>
          <w:wAfter w:w="5386" w:type="dxa"/>
        </w:trPr>
        <w:tc>
          <w:tcPr>
            <w:tcW w:w="2840" w:type="dxa"/>
          </w:tcPr>
          <w:p w14:paraId="58786050" w14:textId="77777777" w:rsidR="00C342C4" w:rsidRDefault="00C342C4">
            <w:pPr>
              <w:rPr>
                <w:rFonts w:ascii="Arial" w:hAnsi="Arial"/>
              </w:rPr>
            </w:pPr>
          </w:p>
          <w:p w14:paraId="1D13C285" w14:textId="77777777" w:rsidR="00C342C4" w:rsidRDefault="00C342C4">
            <w:pPr>
              <w:rPr>
                <w:rFonts w:ascii="Arial" w:hAnsi="Arial"/>
              </w:rPr>
            </w:pPr>
            <w:r>
              <w:rPr>
                <w:rFonts w:ascii="Arial" w:hAnsi="Arial"/>
              </w:rPr>
              <w:t>Indicative new date and time / ERTS</w:t>
            </w:r>
          </w:p>
        </w:tc>
        <w:tc>
          <w:tcPr>
            <w:tcW w:w="4532" w:type="dxa"/>
          </w:tcPr>
          <w:p w14:paraId="1A1A198C" w14:textId="77777777" w:rsidR="00C342C4" w:rsidRDefault="00C342C4">
            <w:pPr>
              <w:jc w:val="right"/>
              <w:rPr>
                <w:rFonts w:ascii="Arial" w:hAnsi="Arial"/>
              </w:rPr>
            </w:pPr>
          </w:p>
        </w:tc>
        <w:tc>
          <w:tcPr>
            <w:tcW w:w="2693" w:type="dxa"/>
          </w:tcPr>
          <w:p w14:paraId="7652D04B" w14:textId="30F5076D" w:rsidR="00C342C4" w:rsidRDefault="00AE56A5">
            <w:pPr>
              <w:rPr>
                <w:rFonts w:ascii="Arial" w:hAnsi="Arial"/>
                <w:color w:val="808080"/>
              </w:rPr>
            </w:pPr>
            <w:r>
              <w:rPr>
                <w:rFonts w:ascii="Arial" w:hAnsi="Arial"/>
                <w:color w:val="808080"/>
              </w:rPr>
              <w:t>The Company</w:t>
            </w:r>
            <w:r w:rsidR="00C342C4">
              <w:rPr>
                <w:rFonts w:ascii="Arial" w:hAnsi="Arial"/>
                <w:color w:val="808080"/>
              </w:rPr>
              <w:t xml:space="preserve"> shall give indication of a new proposed start and end date and time or new ERTS time</w:t>
            </w:r>
          </w:p>
        </w:tc>
      </w:tr>
      <w:tr w:rsidR="00C342C4" w14:paraId="55848564" w14:textId="77777777">
        <w:tc>
          <w:tcPr>
            <w:tcW w:w="2840" w:type="dxa"/>
          </w:tcPr>
          <w:p w14:paraId="47C5F88F" w14:textId="77777777" w:rsidR="00C342C4" w:rsidRDefault="00C342C4">
            <w:pPr>
              <w:rPr>
                <w:rFonts w:ascii="Arial" w:hAnsi="Arial"/>
              </w:rPr>
            </w:pPr>
          </w:p>
          <w:p w14:paraId="10DD4F3B" w14:textId="77777777" w:rsidR="00C342C4" w:rsidRDefault="00C342C4">
            <w:pPr>
              <w:rPr>
                <w:rFonts w:ascii="Arial" w:hAnsi="Arial"/>
              </w:rPr>
            </w:pPr>
            <w:r>
              <w:rPr>
                <w:rFonts w:ascii="Arial" w:hAnsi="Arial"/>
              </w:rPr>
              <w:t>Control Phase Only</w:t>
            </w:r>
          </w:p>
          <w:p w14:paraId="153556A3" w14:textId="77777777" w:rsidR="00C342C4" w:rsidRDefault="00C342C4">
            <w:pPr>
              <w:rPr>
                <w:rFonts w:ascii="Arial" w:hAnsi="Arial"/>
              </w:rPr>
            </w:pPr>
          </w:p>
          <w:p w14:paraId="3A497AA4" w14:textId="77777777" w:rsidR="00C342C4" w:rsidRDefault="00C342C4">
            <w:pPr>
              <w:rPr>
                <w:rFonts w:ascii="Arial" w:hAnsi="Arial"/>
              </w:rPr>
            </w:pPr>
            <w:r>
              <w:rPr>
                <w:rFonts w:ascii="Arial" w:hAnsi="Arial"/>
              </w:rPr>
              <w:t>Outage Change Approval</w:t>
            </w:r>
          </w:p>
          <w:p w14:paraId="2FF2ADBC" w14:textId="77777777" w:rsidR="00C342C4" w:rsidRDefault="00C342C4">
            <w:pPr>
              <w:rPr>
                <w:rFonts w:ascii="Arial" w:hAnsi="Arial"/>
              </w:rPr>
            </w:pPr>
          </w:p>
        </w:tc>
        <w:tc>
          <w:tcPr>
            <w:tcW w:w="4532" w:type="dxa"/>
          </w:tcPr>
          <w:p w14:paraId="0BFFDC11" w14:textId="77777777" w:rsidR="00C342C4" w:rsidRDefault="00C342C4">
            <w:pPr>
              <w:jc w:val="center"/>
              <w:rPr>
                <w:rFonts w:ascii="Arial" w:hAnsi="Arial"/>
              </w:rPr>
            </w:pPr>
            <w:r>
              <w:rPr>
                <w:rFonts w:ascii="Arial" w:hAnsi="Arial"/>
              </w:rPr>
              <w:t>Control Phase Only</w:t>
            </w:r>
          </w:p>
        </w:tc>
        <w:tc>
          <w:tcPr>
            <w:tcW w:w="2693" w:type="dxa"/>
          </w:tcPr>
          <w:p w14:paraId="71AA38B0" w14:textId="77777777" w:rsidR="00C342C4" w:rsidRDefault="00C342C4">
            <w:pPr>
              <w:rPr>
                <w:rFonts w:ascii="Arial" w:hAnsi="Arial"/>
              </w:rPr>
            </w:pPr>
          </w:p>
          <w:p w14:paraId="2A4DA0D7" w14:textId="432A9B6B" w:rsidR="00C342C4" w:rsidRDefault="00C342C4">
            <w:pPr>
              <w:rPr>
                <w:rFonts w:ascii="Arial" w:hAnsi="Arial"/>
                <w:color w:val="808080"/>
              </w:rPr>
            </w:pPr>
            <w:r>
              <w:rPr>
                <w:rFonts w:ascii="Arial" w:hAnsi="Arial"/>
                <w:color w:val="808080"/>
              </w:rPr>
              <w:t xml:space="preserve">Name of </w:t>
            </w:r>
            <w:r w:rsidR="00AE56A5">
              <w:rPr>
                <w:rFonts w:ascii="Arial" w:hAnsi="Arial"/>
                <w:color w:val="808080"/>
              </w:rPr>
              <w:t>The Company</w:t>
            </w:r>
            <w:r>
              <w:rPr>
                <w:rFonts w:ascii="Arial" w:hAnsi="Arial"/>
                <w:color w:val="808080"/>
              </w:rPr>
              <w:t xml:space="preserve"> engineer approving the change in the control phase</w:t>
            </w:r>
          </w:p>
        </w:tc>
        <w:tc>
          <w:tcPr>
            <w:tcW w:w="2693" w:type="dxa"/>
          </w:tcPr>
          <w:p w14:paraId="7F2016F7" w14:textId="77777777" w:rsidR="00C342C4" w:rsidRDefault="00C342C4">
            <w:pPr>
              <w:rPr>
                <w:rFonts w:ascii="Arial" w:hAnsi="Arial"/>
                <w:sz w:val="24"/>
              </w:rPr>
            </w:pPr>
          </w:p>
        </w:tc>
        <w:tc>
          <w:tcPr>
            <w:tcW w:w="2693" w:type="dxa"/>
          </w:tcPr>
          <w:p w14:paraId="0D1E1126" w14:textId="549921E6" w:rsidR="00C342C4" w:rsidRDefault="00AE56A5">
            <w:pPr>
              <w:rPr>
                <w:rFonts w:ascii="Arial" w:hAnsi="Arial"/>
                <w:sz w:val="24"/>
              </w:rPr>
            </w:pPr>
            <w:r>
              <w:rPr>
                <w:rFonts w:ascii="Arial" w:hAnsi="Arial"/>
                <w:color w:val="808080"/>
              </w:rPr>
              <w:t>The Company</w:t>
            </w:r>
            <w:r w:rsidR="00C342C4">
              <w:rPr>
                <w:rFonts w:ascii="Arial" w:hAnsi="Arial"/>
                <w:color w:val="808080"/>
              </w:rPr>
              <w:t xml:space="preserve"> shall give indication of a new proposed start and end date and time or new ERTS time</w:t>
            </w:r>
          </w:p>
        </w:tc>
      </w:tr>
      <w:tr w:rsidR="00C342C4" w14:paraId="6A16B6B6" w14:textId="77777777">
        <w:trPr>
          <w:gridAfter w:val="2"/>
          <w:wAfter w:w="5386" w:type="dxa"/>
        </w:trPr>
        <w:tc>
          <w:tcPr>
            <w:tcW w:w="2840" w:type="dxa"/>
          </w:tcPr>
          <w:p w14:paraId="57FE3C12" w14:textId="77777777" w:rsidR="00C342C4" w:rsidRDefault="00C342C4">
            <w:pPr>
              <w:rPr>
                <w:rFonts w:ascii="Arial" w:hAnsi="Arial"/>
              </w:rPr>
            </w:pPr>
          </w:p>
          <w:p w14:paraId="4F536A36" w14:textId="77777777" w:rsidR="00C342C4" w:rsidRDefault="00C342C4">
            <w:pPr>
              <w:rPr>
                <w:rFonts w:ascii="Arial" w:hAnsi="Arial"/>
              </w:rPr>
            </w:pPr>
            <w:r>
              <w:rPr>
                <w:rFonts w:ascii="Arial" w:hAnsi="Arial"/>
              </w:rPr>
              <w:t>Any additional information</w:t>
            </w:r>
          </w:p>
          <w:p w14:paraId="4E1E7421" w14:textId="77777777" w:rsidR="00C342C4" w:rsidRDefault="00C342C4">
            <w:pPr>
              <w:rPr>
                <w:rFonts w:ascii="Arial" w:hAnsi="Arial"/>
              </w:rPr>
            </w:pPr>
          </w:p>
        </w:tc>
        <w:tc>
          <w:tcPr>
            <w:tcW w:w="4532" w:type="dxa"/>
          </w:tcPr>
          <w:p w14:paraId="015A0004" w14:textId="77777777" w:rsidR="00C342C4" w:rsidRDefault="00C342C4">
            <w:pPr>
              <w:rPr>
                <w:rFonts w:ascii="Arial" w:hAnsi="Arial"/>
              </w:rPr>
            </w:pPr>
          </w:p>
        </w:tc>
        <w:tc>
          <w:tcPr>
            <w:tcW w:w="2693" w:type="dxa"/>
          </w:tcPr>
          <w:p w14:paraId="74BF4DC0" w14:textId="11B66014" w:rsidR="00C342C4" w:rsidRDefault="00C342C4">
            <w:pPr>
              <w:rPr>
                <w:rFonts w:ascii="Arial" w:hAnsi="Arial"/>
                <w:color w:val="808080"/>
              </w:rPr>
            </w:pPr>
            <w:r>
              <w:rPr>
                <w:rFonts w:ascii="Arial" w:hAnsi="Arial"/>
                <w:color w:val="808080"/>
              </w:rPr>
              <w:t xml:space="preserve">Any additional information that </w:t>
            </w:r>
            <w:r w:rsidR="00AE56A5">
              <w:rPr>
                <w:rFonts w:ascii="Arial" w:hAnsi="Arial"/>
                <w:color w:val="808080"/>
              </w:rPr>
              <w:t>The Company</w:t>
            </w:r>
            <w:r>
              <w:rPr>
                <w:rFonts w:ascii="Arial" w:hAnsi="Arial"/>
                <w:color w:val="808080"/>
              </w:rPr>
              <w:t xml:space="preserve"> feel will be useful to enable the TO to cost the outage </w:t>
            </w:r>
          </w:p>
        </w:tc>
      </w:tr>
      <w:tr w:rsidR="00C342C4" w14:paraId="425264BE" w14:textId="77777777">
        <w:trPr>
          <w:gridAfter w:val="2"/>
          <w:wAfter w:w="5386" w:type="dxa"/>
        </w:trPr>
        <w:tc>
          <w:tcPr>
            <w:tcW w:w="2840" w:type="dxa"/>
          </w:tcPr>
          <w:p w14:paraId="046C4228" w14:textId="77777777" w:rsidR="00C342C4" w:rsidRDefault="00C342C4">
            <w:pPr>
              <w:rPr>
                <w:rFonts w:ascii="Arial" w:hAnsi="Arial"/>
              </w:rPr>
            </w:pPr>
          </w:p>
        </w:tc>
        <w:tc>
          <w:tcPr>
            <w:tcW w:w="4532" w:type="dxa"/>
          </w:tcPr>
          <w:p w14:paraId="4832AA6F" w14:textId="77777777" w:rsidR="00C342C4" w:rsidRDefault="00C342C4">
            <w:pPr>
              <w:rPr>
                <w:rFonts w:ascii="Arial" w:hAnsi="Arial"/>
              </w:rPr>
            </w:pPr>
          </w:p>
        </w:tc>
        <w:tc>
          <w:tcPr>
            <w:tcW w:w="2693" w:type="dxa"/>
          </w:tcPr>
          <w:p w14:paraId="5AC13D1D" w14:textId="77777777" w:rsidR="00C342C4" w:rsidRDefault="00C342C4">
            <w:pPr>
              <w:rPr>
                <w:rFonts w:ascii="Arial" w:hAnsi="Arial"/>
                <w:color w:val="808080"/>
              </w:rPr>
            </w:pPr>
          </w:p>
        </w:tc>
      </w:tr>
      <w:tr w:rsidR="00C342C4" w14:paraId="1AF5DF96" w14:textId="77777777">
        <w:trPr>
          <w:gridAfter w:val="2"/>
          <w:wAfter w:w="5386" w:type="dxa"/>
          <w:cantSplit/>
        </w:trPr>
        <w:tc>
          <w:tcPr>
            <w:tcW w:w="10065" w:type="dxa"/>
            <w:gridSpan w:val="3"/>
          </w:tcPr>
          <w:p w14:paraId="6DEF9361" w14:textId="77777777" w:rsidR="00C342C4" w:rsidRDefault="00C342C4">
            <w:pPr>
              <w:rPr>
                <w:rFonts w:ascii="Arial" w:hAnsi="Arial"/>
              </w:rPr>
            </w:pPr>
            <w:r>
              <w:rPr>
                <w:rFonts w:ascii="Arial" w:hAnsi="Arial"/>
                <w:b/>
              </w:rPr>
              <w:t>Receipt information - completed by TO</w:t>
            </w:r>
          </w:p>
        </w:tc>
      </w:tr>
      <w:tr w:rsidR="00C342C4" w14:paraId="7B77F656" w14:textId="77777777">
        <w:trPr>
          <w:gridAfter w:val="2"/>
          <w:wAfter w:w="5386" w:type="dxa"/>
          <w:trHeight w:val="570"/>
        </w:trPr>
        <w:tc>
          <w:tcPr>
            <w:tcW w:w="2840" w:type="dxa"/>
          </w:tcPr>
          <w:p w14:paraId="658F2DF8" w14:textId="77777777" w:rsidR="00C342C4" w:rsidRDefault="00C342C4">
            <w:pPr>
              <w:rPr>
                <w:rFonts w:ascii="Arial" w:hAnsi="Arial"/>
              </w:rPr>
            </w:pPr>
          </w:p>
          <w:p w14:paraId="40E370F0" w14:textId="77777777" w:rsidR="00C342C4" w:rsidRDefault="00C342C4">
            <w:pPr>
              <w:rPr>
                <w:rFonts w:ascii="Arial" w:hAnsi="Arial"/>
              </w:rPr>
            </w:pPr>
            <w:r>
              <w:rPr>
                <w:rFonts w:ascii="Arial" w:hAnsi="Arial"/>
              </w:rPr>
              <w:t>Date received by TO</w:t>
            </w:r>
          </w:p>
        </w:tc>
        <w:tc>
          <w:tcPr>
            <w:tcW w:w="4532" w:type="dxa"/>
          </w:tcPr>
          <w:p w14:paraId="70708BF7" w14:textId="77777777" w:rsidR="00C342C4" w:rsidRDefault="00C342C4">
            <w:pPr>
              <w:jc w:val="center"/>
              <w:rPr>
                <w:rFonts w:ascii="Arial" w:hAnsi="Arial"/>
              </w:rPr>
            </w:pPr>
          </w:p>
          <w:p w14:paraId="28B66856" w14:textId="77777777" w:rsidR="00C342C4" w:rsidRDefault="00C342C4">
            <w:pPr>
              <w:jc w:val="center"/>
              <w:rPr>
                <w:rFonts w:ascii="Arial" w:hAnsi="Arial"/>
              </w:rPr>
            </w:pPr>
          </w:p>
        </w:tc>
        <w:tc>
          <w:tcPr>
            <w:tcW w:w="2693" w:type="dxa"/>
          </w:tcPr>
          <w:p w14:paraId="78CD6A67" w14:textId="77777777" w:rsidR="00C342C4" w:rsidRDefault="00C342C4">
            <w:pPr>
              <w:rPr>
                <w:rFonts w:ascii="Arial" w:hAnsi="Arial"/>
                <w:color w:val="808080"/>
              </w:rPr>
            </w:pPr>
            <w:r>
              <w:rPr>
                <w:rFonts w:ascii="Arial" w:hAnsi="Arial"/>
                <w:color w:val="808080"/>
              </w:rPr>
              <w:t>Date Outage Change request received by TO</w:t>
            </w:r>
          </w:p>
        </w:tc>
      </w:tr>
      <w:tr w:rsidR="00C342C4" w14:paraId="3BA1DF40" w14:textId="77777777">
        <w:trPr>
          <w:gridAfter w:val="2"/>
          <w:wAfter w:w="5386" w:type="dxa"/>
        </w:trPr>
        <w:tc>
          <w:tcPr>
            <w:tcW w:w="2840" w:type="dxa"/>
          </w:tcPr>
          <w:p w14:paraId="44324A70" w14:textId="77777777" w:rsidR="00C342C4" w:rsidRDefault="00C342C4">
            <w:pPr>
              <w:rPr>
                <w:rFonts w:ascii="Arial" w:hAnsi="Arial"/>
              </w:rPr>
            </w:pPr>
          </w:p>
          <w:p w14:paraId="585E74A4" w14:textId="77777777" w:rsidR="00C342C4" w:rsidRDefault="00C342C4">
            <w:pPr>
              <w:rPr>
                <w:rFonts w:ascii="Arial" w:hAnsi="Arial"/>
              </w:rPr>
            </w:pPr>
            <w:r>
              <w:rPr>
                <w:rFonts w:ascii="Arial" w:hAnsi="Arial"/>
              </w:rPr>
              <w:t>Name of TO engineer</w:t>
            </w:r>
          </w:p>
        </w:tc>
        <w:tc>
          <w:tcPr>
            <w:tcW w:w="4532" w:type="dxa"/>
          </w:tcPr>
          <w:p w14:paraId="3AAD9C22" w14:textId="77777777" w:rsidR="00C342C4" w:rsidRDefault="00C342C4">
            <w:pPr>
              <w:jc w:val="right"/>
              <w:rPr>
                <w:rFonts w:ascii="Arial" w:hAnsi="Arial"/>
              </w:rPr>
            </w:pPr>
          </w:p>
        </w:tc>
        <w:tc>
          <w:tcPr>
            <w:tcW w:w="2693" w:type="dxa"/>
          </w:tcPr>
          <w:p w14:paraId="314B950D" w14:textId="77777777" w:rsidR="00C342C4" w:rsidRDefault="00C342C4">
            <w:pPr>
              <w:rPr>
                <w:rFonts w:ascii="Arial" w:hAnsi="Arial"/>
                <w:color w:val="808080"/>
              </w:rPr>
            </w:pPr>
          </w:p>
        </w:tc>
      </w:tr>
      <w:tr w:rsidR="00C342C4" w14:paraId="00519810" w14:textId="77777777">
        <w:trPr>
          <w:gridAfter w:val="2"/>
          <w:wAfter w:w="5386" w:type="dxa"/>
        </w:trPr>
        <w:tc>
          <w:tcPr>
            <w:tcW w:w="2840" w:type="dxa"/>
          </w:tcPr>
          <w:p w14:paraId="4BFE77AF" w14:textId="77777777" w:rsidR="00C342C4" w:rsidRDefault="00C342C4">
            <w:pPr>
              <w:rPr>
                <w:rFonts w:ascii="Arial" w:hAnsi="Arial"/>
              </w:rPr>
            </w:pPr>
          </w:p>
          <w:p w14:paraId="7C4261D1" w14:textId="77777777" w:rsidR="00C342C4" w:rsidRDefault="00C342C4">
            <w:pPr>
              <w:rPr>
                <w:rFonts w:ascii="Arial" w:hAnsi="Arial"/>
              </w:rPr>
            </w:pPr>
            <w:r>
              <w:rPr>
                <w:rFonts w:ascii="Arial" w:hAnsi="Arial"/>
              </w:rPr>
              <w:t>TO reference number</w:t>
            </w:r>
          </w:p>
        </w:tc>
        <w:tc>
          <w:tcPr>
            <w:tcW w:w="4532" w:type="dxa"/>
          </w:tcPr>
          <w:p w14:paraId="19AF88B0" w14:textId="77777777" w:rsidR="00C342C4" w:rsidRDefault="00C342C4">
            <w:pPr>
              <w:jc w:val="center"/>
              <w:rPr>
                <w:rFonts w:ascii="Arial" w:hAnsi="Arial"/>
                <w:sz w:val="24"/>
              </w:rPr>
            </w:pPr>
          </w:p>
        </w:tc>
        <w:tc>
          <w:tcPr>
            <w:tcW w:w="2693" w:type="dxa"/>
          </w:tcPr>
          <w:p w14:paraId="7E1B81DB" w14:textId="77777777" w:rsidR="00C342C4" w:rsidRDefault="00C342C4">
            <w:pPr>
              <w:rPr>
                <w:rFonts w:ascii="Arial" w:hAnsi="Arial"/>
                <w:color w:val="808080"/>
              </w:rPr>
            </w:pPr>
          </w:p>
        </w:tc>
      </w:tr>
    </w:tbl>
    <w:p w14:paraId="554347B2" w14:textId="77777777" w:rsidR="00C342C4" w:rsidRDefault="00C342C4"/>
    <w:p w14:paraId="1122661D" w14:textId="77777777" w:rsidR="00C342C4" w:rsidRDefault="00C342C4">
      <w:pPr>
        <w:keepNext/>
        <w:keepLines/>
        <w:rPr>
          <w:rFonts w:ascii="Arial" w:hAnsi="Arial"/>
          <w:b/>
          <w:i/>
          <w:iCs/>
          <w:sz w:val="24"/>
        </w:rPr>
      </w:pPr>
      <w:r>
        <w:rPr>
          <w:rFonts w:ascii="Arial" w:hAnsi="Arial"/>
          <w:b/>
          <w:sz w:val="28"/>
          <w:u w:val="single"/>
        </w:rPr>
        <w:br w:type="page"/>
      </w:r>
      <w:r>
        <w:rPr>
          <w:rFonts w:ascii="Arial" w:hAnsi="Arial"/>
          <w:b/>
          <w:i/>
          <w:iCs/>
          <w:sz w:val="24"/>
        </w:rPr>
        <w:t xml:space="preserve">Appendix C:  Outage Change Costs Pro-forma </w:t>
      </w:r>
      <w:r>
        <w:rPr>
          <w:rFonts w:ascii="Arial" w:hAnsi="Arial"/>
          <w:b/>
          <w:i/>
          <w:iCs/>
          <w:sz w:val="24"/>
        </w:rPr>
        <w:tab/>
      </w:r>
    </w:p>
    <w:p w14:paraId="6FB41E5B" w14:textId="77777777" w:rsidR="00C342C4" w:rsidRDefault="00C342C4">
      <w:pPr>
        <w:keepNext/>
        <w:keepLines/>
        <w:rPr>
          <w:rFonts w:ascii="Arial" w:hAnsi="Arial"/>
          <w:b/>
          <w:sz w:val="24"/>
        </w:rPr>
      </w:pPr>
    </w:p>
    <w:p w14:paraId="6BFD6F42" w14:textId="77777777" w:rsidR="00C342C4" w:rsidRDefault="00C342C4">
      <w:pPr>
        <w:keepNext/>
        <w:keepLines/>
        <w:rPr>
          <w:rFonts w:ascii="Arial" w:hAnsi="Arial"/>
          <w:b/>
        </w:rPr>
      </w:pPr>
      <w:r>
        <w:rPr>
          <w:rFonts w:ascii="Arial" w:hAnsi="Arial"/>
          <w:b/>
        </w:rPr>
        <w:t>Outage Change Cost Estimate</w:t>
      </w:r>
      <w:r>
        <w:rPr>
          <w:rFonts w:ascii="Arial" w:hAnsi="Arial"/>
          <w:b/>
        </w:rPr>
        <w:tab/>
        <w:t>(complete this section on page 1 only)</w:t>
      </w:r>
    </w:p>
    <w:p w14:paraId="74A22DE3" w14:textId="77777777" w:rsidR="00C342C4" w:rsidRDefault="00C342C4">
      <w:pPr>
        <w:keepNext/>
        <w:keepLines/>
        <w:rPr>
          <w:rFonts w:ascii="Arial" w:hAnsi="Arial"/>
          <w:b/>
        </w:rPr>
      </w:pPr>
    </w:p>
    <w:p w14:paraId="0CC7417F" w14:textId="77777777" w:rsidR="00C342C4" w:rsidRDefault="00C342C4">
      <w:pPr>
        <w:keepNext/>
        <w:keepLines/>
        <w:rPr>
          <w:rFonts w:ascii="Arial" w:hAnsi="Arial"/>
          <w:b/>
        </w:rPr>
      </w:pPr>
      <w:r>
        <w:rPr>
          <w:rFonts w:ascii="Arial" w:hAnsi="Arial"/>
          <w:b/>
        </w:rPr>
        <w:t xml:space="preserve">Date  …………………         Issue No.  ……… </w:t>
      </w:r>
      <w:r>
        <w:rPr>
          <w:rFonts w:ascii="Arial" w:hAnsi="Arial"/>
          <w:b/>
        </w:rPr>
        <w:tab/>
      </w:r>
      <w:r>
        <w:rPr>
          <w:rFonts w:ascii="Arial" w:hAnsi="Arial"/>
          <w:b/>
        </w:rPr>
        <w:tab/>
      </w:r>
      <w:r>
        <w:rPr>
          <w:rFonts w:ascii="Arial" w:hAnsi="Arial"/>
          <w:b/>
        </w:rPr>
        <w:tab/>
        <w:t xml:space="preserve">Page     of   </w:t>
      </w:r>
      <w:r>
        <w:rPr>
          <w:rFonts w:ascii="Arial" w:hAnsi="Arial"/>
          <w:b/>
        </w:rPr>
        <w:tab/>
      </w:r>
    </w:p>
    <w:p w14:paraId="53286B7E" w14:textId="77777777" w:rsidR="00C342C4" w:rsidRDefault="00C342C4">
      <w:pPr>
        <w:keepNext/>
        <w:keepLines/>
        <w:rPr>
          <w:rFonts w:ascii="Arial" w:hAnsi="Arial"/>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4536"/>
        <w:gridCol w:w="2693"/>
      </w:tblGrid>
      <w:tr w:rsidR="00C342C4" w14:paraId="60C16680" w14:textId="77777777">
        <w:tc>
          <w:tcPr>
            <w:tcW w:w="2836" w:type="dxa"/>
          </w:tcPr>
          <w:p w14:paraId="50B0B01E" w14:textId="77777777" w:rsidR="00C342C4" w:rsidRDefault="00C342C4">
            <w:pPr>
              <w:keepNext/>
              <w:keepLines/>
              <w:rPr>
                <w:rFonts w:ascii="Arial" w:hAnsi="Arial"/>
                <w:sz w:val="24"/>
              </w:rPr>
            </w:pPr>
            <w:r>
              <w:rPr>
                <w:rFonts w:ascii="Arial" w:hAnsi="Arial"/>
                <w:sz w:val="24"/>
              </w:rPr>
              <w:t xml:space="preserve">From Name &amp; Company </w:t>
            </w:r>
          </w:p>
          <w:p w14:paraId="25614598" w14:textId="77777777" w:rsidR="00C342C4" w:rsidRDefault="00C342C4">
            <w:pPr>
              <w:keepNext/>
              <w:keepLines/>
              <w:rPr>
                <w:rFonts w:ascii="Arial" w:hAnsi="Arial"/>
                <w:sz w:val="24"/>
              </w:rPr>
            </w:pPr>
          </w:p>
        </w:tc>
        <w:tc>
          <w:tcPr>
            <w:tcW w:w="4536" w:type="dxa"/>
          </w:tcPr>
          <w:p w14:paraId="1FB791C4" w14:textId="77777777" w:rsidR="00C342C4" w:rsidRDefault="00C342C4">
            <w:pPr>
              <w:keepNext/>
              <w:keepLines/>
              <w:rPr>
                <w:rFonts w:ascii="Arial" w:hAnsi="Arial"/>
                <w:sz w:val="24"/>
              </w:rPr>
            </w:pPr>
          </w:p>
          <w:p w14:paraId="605FD2DC" w14:textId="77777777" w:rsidR="00C342C4" w:rsidRDefault="00C342C4">
            <w:pPr>
              <w:keepNext/>
              <w:keepLines/>
              <w:jc w:val="right"/>
              <w:rPr>
                <w:rFonts w:ascii="Arial" w:hAnsi="Arial"/>
                <w:sz w:val="24"/>
              </w:rPr>
            </w:pPr>
          </w:p>
        </w:tc>
        <w:tc>
          <w:tcPr>
            <w:tcW w:w="2693" w:type="dxa"/>
          </w:tcPr>
          <w:p w14:paraId="572926C6" w14:textId="77777777" w:rsidR="00C342C4" w:rsidRDefault="00C342C4">
            <w:pPr>
              <w:keepNext/>
              <w:keepLines/>
              <w:rPr>
                <w:rFonts w:ascii="Arial" w:hAnsi="Arial"/>
                <w:color w:val="808080"/>
                <w:sz w:val="24"/>
              </w:rPr>
            </w:pPr>
            <w:r>
              <w:rPr>
                <w:rFonts w:ascii="Arial" w:hAnsi="Arial"/>
                <w:color w:val="808080"/>
              </w:rPr>
              <w:t>Name &amp; Company of person submitting estimate</w:t>
            </w:r>
          </w:p>
        </w:tc>
      </w:tr>
      <w:tr w:rsidR="00C342C4" w14:paraId="331327A7" w14:textId="77777777">
        <w:tc>
          <w:tcPr>
            <w:tcW w:w="2836" w:type="dxa"/>
          </w:tcPr>
          <w:p w14:paraId="76861DE7" w14:textId="77777777" w:rsidR="00C342C4" w:rsidRDefault="00C342C4">
            <w:pPr>
              <w:keepNext/>
              <w:keepLines/>
              <w:rPr>
                <w:rFonts w:ascii="Arial" w:hAnsi="Arial"/>
                <w:sz w:val="24"/>
              </w:rPr>
            </w:pPr>
            <w:r>
              <w:rPr>
                <w:rFonts w:ascii="Arial" w:hAnsi="Arial"/>
                <w:sz w:val="24"/>
              </w:rPr>
              <w:t>Unique Change Identifier Code</w:t>
            </w:r>
          </w:p>
        </w:tc>
        <w:tc>
          <w:tcPr>
            <w:tcW w:w="4536" w:type="dxa"/>
          </w:tcPr>
          <w:p w14:paraId="12362C38" w14:textId="77777777" w:rsidR="00C342C4" w:rsidRDefault="00C342C4">
            <w:pPr>
              <w:keepNext/>
              <w:keepLines/>
              <w:jc w:val="center"/>
              <w:rPr>
                <w:rFonts w:ascii="Arial" w:hAnsi="Arial"/>
                <w:sz w:val="24"/>
              </w:rPr>
            </w:pPr>
          </w:p>
        </w:tc>
        <w:tc>
          <w:tcPr>
            <w:tcW w:w="2693" w:type="dxa"/>
          </w:tcPr>
          <w:p w14:paraId="434B1937" w14:textId="77777777" w:rsidR="00C342C4" w:rsidRDefault="00C342C4">
            <w:pPr>
              <w:keepNext/>
              <w:keepLines/>
              <w:rPr>
                <w:rFonts w:ascii="Arial" w:hAnsi="Arial"/>
                <w:color w:val="808080"/>
                <w:sz w:val="24"/>
              </w:rPr>
            </w:pPr>
            <w:r>
              <w:rPr>
                <w:rFonts w:ascii="Arial" w:hAnsi="Arial"/>
                <w:color w:val="808080"/>
              </w:rPr>
              <w:t>Unique Outage number + suffix (See App.C8/C9)</w:t>
            </w:r>
          </w:p>
        </w:tc>
      </w:tr>
      <w:tr w:rsidR="00C342C4" w14:paraId="73EA6325" w14:textId="77777777">
        <w:tc>
          <w:tcPr>
            <w:tcW w:w="2836" w:type="dxa"/>
          </w:tcPr>
          <w:p w14:paraId="00E4EEE3" w14:textId="77777777" w:rsidR="00C342C4" w:rsidRDefault="00C342C4">
            <w:pPr>
              <w:keepNext/>
              <w:keepLines/>
              <w:rPr>
                <w:rFonts w:ascii="Arial" w:hAnsi="Arial"/>
                <w:sz w:val="24"/>
              </w:rPr>
            </w:pPr>
            <w:r>
              <w:rPr>
                <w:rFonts w:ascii="Arial" w:hAnsi="Arial"/>
                <w:sz w:val="24"/>
              </w:rPr>
              <w:t>Outage Change Cost Estimate</w:t>
            </w:r>
          </w:p>
        </w:tc>
        <w:tc>
          <w:tcPr>
            <w:tcW w:w="4536" w:type="dxa"/>
          </w:tcPr>
          <w:p w14:paraId="69AD3D4C" w14:textId="77777777" w:rsidR="00C342C4" w:rsidRDefault="00C342C4">
            <w:pPr>
              <w:keepNext/>
              <w:keepLines/>
              <w:rPr>
                <w:rFonts w:ascii="Arial" w:hAnsi="Arial"/>
                <w:sz w:val="24"/>
              </w:rPr>
            </w:pPr>
            <w:r>
              <w:rPr>
                <w:rFonts w:ascii="Arial" w:hAnsi="Arial"/>
                <w:sz w:val="24"/>
              </w:rPr>
              <w:t xml:space="preserve">          £</w:t>
            </w:r>
          </w:p>
        </w:tc>
        <w:tc>
          <w:tcPr>
            <w:tcW w:w="2693" w:type="dxa"/>
          </w:tcPr>
          <w:p w14:paraId="36158DB7" w14:textId="77777777" w:rsidR="00C342C4" w:rsidRDefault="00C342C4">
            <w:pPr>
              <w:keepNext/>
              <w:keepLines/>
              <w:rPr>
                <w:rFonts w:ascii="Arial" w:hAnsi="Arial"/>
                <w:color w:val="808080"/>
              </w:rPr>
            </w:pPr>
            <w:r>
              <w:rPr>
                <w:rFonts w:ascii="Arial" w:hAnsi="Arial"/>
                <w:color w:val="808080"/>
              </w:rPr>
              <w:t>Total cost of initiating Outage + all Knock-on (£)</w:t>
            </w:r>
          </w:p>
        </w:tc>
      </w:tr>
      <w:tr w:rsidR="00C342C4" w14:paraId="7F90D6AE" w14:textId="77777777">
        <w:tc>
          <w:tcPr>
            <w:tcW w:w="2836" w:type="dxa"/>
          </w:tcPr>
          <w:p w14:paraId="01EA6F17" w14:textId="77777777" w:rsidR="00C342C4" w:rsidRDefault="00C342C4">
            <w:pPr>
              <w:keepNext/>
              <w:keepLines/>
              <w:rPr>
                <w:rFonts w:ascii="Arial" w:hAnsi="Arial"/>
                <w:sz w:val="24"/>
              </w:rPr>
            </w:pPr>
            <w:r>
              <w:rPr>
                <w:rFonts w:ascii="Arial" w:hAnsi="Arial"/>
                <w:sz w:val="24"/>
              </w:rPr>
              <w:t>Outage Move Invoice date</w:t>
            </w:r>
          </w:p>
        </w:tc>
        <w:tc>
          <w:tcPr>
            <w:tcW w:w="4536" w:type="dxa"/>
          </w:tcPr>
          <w:p w14:paraId="19B48785" w14:textId="77777777" w:rsidR="00C342C4" w:rsidRDefault="00C342C4">
            <w:pPr>
              <w:keepNext/>
              <w:keepLines/>
              <w:jc w:val="center"/>
              <w:rPr>
                <w:rFonts w:ascii="Arial" w:hAnsi="Arial"/>
                <w:sz w:val="24"/>
              </w:rPr>
            </w:pPr>
          </w:p>
        </w:tc>
        <w:tc>
          <w:tcPr>
            <w:tcW w:w="2693" w:type="dxa"/>
          </w:tcPr>
          <w:p w14:paraId="3DBFBBB5" w14:textId="77777777" w:rsidR="00C342C4" w:rsidRDefault="00C342C4">
            <w:pPr>
              <w:keepNext/>
              <w:keepLines/>
              <w:rPr>
                <w:rFonts w:ascii="Arial" w:hAnsi="Arial"/>
                <w:color w:val="808080"/>
              </w:rPr>
            </w:pPr>
            <w:r>
              <w:rPr>
                <w:rFonts w:ascii="Arial" w:hAnsi="Arial"/>
                <w:color w:val="808080"/>
              </w:rPr>
              <w:t>Normally no later than 2 months after latest date involved in Outage Change</w:t>
            </w:r>
          </w:p>
        </w:tc>
      </w:tr>
    </w:tbl>
    <w:p w14:paraId="7288DFCC" w14:textId="77777777" w:rsidR="00C342C4" w:rsidRDefault="00C342C4">
      <w:pPr>
        <w:keepNext/>
        <w:keepLines/>
        <w:rPr>
          <w:rFonts w:ascii="Arial" w:hAnsi="Arial"/>
          <w:sz w:val="24"/>
        </w:rPr>
      </w:pPr>
    </w:p>
    <w:p w14:paraId="07FE886E" w14:textId="77777777" w:rsidR="00C342C4" w:rsidRDefault="00C342C4">
      <w:pPr>
        <w:keepNext/>
        <w:keepLines/>
        <w:rPr>
          <w:rFonts w:ascii="Arial" w:hAnsi="Arial"/>
          <w:sz w:val="24"/>
        </w:rPr>
      </w:pPr>
      <w:r>
        <w:rPr>
          <w:rFonts w:ascii="Arial" w:hAnsi="Arial"/>
          <w:b/>
          <w:sz w:val="24"/>
        </w:rPr>
        <w:t>Outage Change Costs for …………………………………………………………cct</w:t>
      </w: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4532"/>
        <w:gridCol w:w="2693"/>
      </w:tblGrid>
      <w:tr w:rsidR="00C342C4" w14:paraId="767B01D1" w14:textId="77777777">
        <w:tc>
          <w:tcPr>
            <w:tcW w:w="2840" w:type="dxa"/>
          </w:tcPr>
          <w:p w14:paraId="4AC4860E" w14:textId="77777777" w:rsidR="00C342C4" w:rsidRDefault="00C342C4">
            <w:pPr>
              <w:keepNext/>
              <w:keepLines/>
              <w:jc w:val="center"/>
              <w:rPr>
                <w:rFonts w:ascii="Arial" w:hAnsi="Arial"/>
                <w:b/>
              </w:rPr>
            </w:pPr>
            <w:r>
              <w:rPr>
                <w:rFonts w:ascii="Arial" w:hAnsi="Arial"/>
                <w:b/>
              </w:rPr>
              <w:t>Activity</w:t>
            </w:r>
          </w:p>
        </w:tc>
        <w:tc>
          <w:tcPr>
            <w:tcW w:w="4532" w:type="dxa"/>
          </w:tcPr>
          <w:p w14:paraId="7057935C" w14:textId="77777777" w:rsidR="00C342C4" w:rsidRDefault="00C342C4">
            <w:pPr>
              <w:keepNext/>
              <w:keepLines/>
              <w:jc w:val="center"/>
              <w:rPr>
                <w:rFonts w:ascii="Arial" w:hAnsi="Arial"/>
                <w:b/>
              </w:rPr>
            </w:pPr>
            <w:r>
              <w:rPr>
                <w:rFonts w:ascii="Arial" w:hAnsi="Arial"/>
                <w:b/>
              </w:rPr>
              <w:t>Input</w:t>
            </w:r>
          </w:p>
        </w:tc>
        <w:tc>
          <w:tcPr>
            <w:tcW w:w="2693" w:type="dxa"/>
          </w:tcPr>
          <w:p w14:paraId="6ABD2D2D" w14:textId="77777777" w:rsidR="00C342C4" w:rsidRDefault="00C342C4">
            <w:pPr>
              <w:keepNext/>
              <w:keepLines/>
              <w:jc w:val="center"/>
              <w:rPr>
                <w:rFonts w:ascii="Arial" w:hAnsi="Arial"/>
                <w:b/>
              </w:rPr>
            </w:pPr>
            <w:r>
              <w:rPr>
                <w:rFonts w:ascii="Arial" w:hAnsi="Arial"/>
                <w:b/>
              </w:rPr>
              <w:t>Notes</w:t>
            </w:r>
          </w:p>
        </w:tc>
      </w:tr>
      <w:tr w:rsidR="00C342C4" w14:paraId="244C2F4A" w14:textId="77777777">
        <w:trPr>
          <w:cantSplit/>
          <w:trHeight w:val="239"/>
        </w:trPr>
        <w:tc>
          <w:tcPr>
            <w:tcW w:w="10065" w:type="dxa"/>
            <w:gridSpan w:val="3"/>
          </w:tcPr>
          <w:p w14:paraId="6801B366" w14:textId="1C90ABD8" w:rsidR="00C342C4" w:rsidRDefault="00C342C4">
            <w:pPr>
              <w:keepNext/>
              <w:keepLines/>
              <w:rPr>
                <w:rFonts w:ascii="Arial" w:hAnsi="Arial"/>
              </w:rPr>
            </w:pPr>
            <w:r>
              <w:rPr>
                <w:rFonts w:ascii="Arial" w:hAnsi="Arial"/>
                <w:b/>
              </w:rPr>
              <w:t xml:space="preserve">Outage information - completed jointly by TO / </w:t>
            </w:r>
            <w:r w:rsidR="00AE56A5">
              <w:rPr>
                <w:rFonts w:ascii="Arial" w:hAnsi="Arial"/>
                <w:b/>
              </w:rPr>
              <w:t>The Company</w:t>
            </w:r>
          </w:p>
        </w:tc>
      </w:tr>
      <w:tr w:rsidR="00C342C4" w14:paraId="6BBA3838" w14:textId="77777777">
        <w:trPr>
          <w:trHeight w:val="570"/>
        </w:trPr>
        <w:tc>
          <w:tcPr>
            <w:tcW w:w="2840" w:type="dxa"/>
          </w:tcPr>
          <w:p w14:paraId="19BEFE8E" w14:textId="77777777" w:rsidR="00C342C4" w:rsidRDefault="00C342C4">
            <w:pPr>
              <w:keepNext/>
              <w:keepLines/>
              <w:rPr>
                <w:rFonts w:ascii="Arial" w:hAnsi="Arial"/>
              </w:rPr>
            </w:pPr>
            <w:r>
              <w:rPr>
                <w:rFonts w:ascii="Arial" w:hAnsi="Arial"/>
              </w:rPr>
              <w:t>Brief description of Outage Change request</w:t>
            </w:r>
          </w:p>
        </w:tc>
        <w:tc>
          <w:tcPr>
            <w:tcW w:w="4532" w:type="dxa"/>
          </w:tcPr>
          <w:p w14:paraId="4F384ACD" w14:textId="77777777" w:rsidR="00C342C4" w:rsidRDefault="00C342C4">
            <w:pPr>
              <w:keepNext/>
              <w:keepLines/>
              <w:jc w:val="center"/>
              <w:rPr>
                <w:rFonts w:ascii="Arial" w:hAnsi="Arial"/>
              </w:rPr>
            </w:pPr>
          </w:p>
        </w:tc>
        <w:tc>
          <w:tcPr>
            <w:tcW w:w="2693" w:type="dxa"/>
          </w:tcPr>
          <w:p w14:paraId="3D9A83AC" w14:textId="77777777" w:rsidR="00C342C4" w:rsidRDefault="00C342C4">
            <w:pPr>
              <w:keepNext/>
              <w:keepLines/>
              <w:rPr>
                <w:rFonts w:ascii="Arial" w:hAnsi="Arial"/>
                <w:color w:val="808080"/>
              </w:rPr>
            </w:pPr>
            <w:r>
              <w:rPr>
                <w:rFonts w:ascii="Arial" w:hAnsi="Arial"/>
                <w:color w:val="808080"/>
              </w:rPr>
              <w:t>Changed item</w:t>
            </w:r>
          </w:p>
        </w:tc>
      </w:tr>
      <w:tr w:rsidR="00C342C4" w14:paraId="0EDC63BA" w14:textId="77777777">
        <w:trPr>
          <w:trHeight w:val="570"/>
        </w:trPr>
        <w:tc>
          <w:tcPr>
            <w:tcW w:w="2840" w:type="dxa"/>
          </w:tcPr>
          <w:p w14:paraId="620BBB45" w14:textId="77777777" w:rsidR="00C342C4" w:rsidRDefault="00C342C4">
            <w:pPr>
              <w:keepNext/>
              <w:keepLines/>
              <w:rPr>
                <w:rFonts w:ascii="Arial" w:hAnsi="Arial"/>
              </w:rPr>
            </w:pPr>
          </w:p>
          <w:p w14:paraId="771C3AE0" w14:textId="77777777" w:rsidR="00C342C4" w:rsidRDefault="00C342C4">
            <w:pPr>
              <w:keepNext/>
              <w:keepLines/>
              <w:rPr>
                <w:rFonts w:ascii="Arial" w:hAnsi="Arial"/>
              </w:rPr>
            </w:pPr>
            <w:r>
              <w:rPr>
                <w:rFonts w:ascii="Arial" w:hAnsi="Arial"/>
              </w:rPr>
              <w:t xml:space="preserve">Date of change request </w:t>
            </w:r>
          </w:p>
        </w:tc>
        <w:tc>
          <w:tcPr>
            <w:tcW w:w="4532" w:type="dxa"/>
          </w:tcPr>
          <w:p w14:paraId="110BAA66" w14:textId="77777777" w:rsidR="00C342C4" w:rsidRDefault="00C342C4">
            <w:pPr>
              <w:keepNext/>
              <w:keepLines/>
              <w:jc w:val="center"/>
              <w:rPr>
                <w:rFonts w:ascii="Arial" w:hAnsi="Arial"/>
              </w:rPr>
            </w:pPr>
          </w:p>
          <w:p w14:paraId="0794CAD3" w14:textId="77777777" w:rsidR="00C342C4" w:rsidRDefault="00C342C4">
            <w:pPr>
              <w:keepNext/>
              <w:keepLines/>
              <w:jc w:val="center"/>
              <w:rPr>
                <w:rFonts w:ascii="Arial" w:hAnsi="Arial"/>
              </w:rPr>
            </w:pPr>
          </w:p>
        </w:tc>
        <w:tc>
          <w:tcPr>
            <w:tcW w:w="2693" w:type="dxa"/>
          </w:tcPr>
          <w:p w14:paraId="7235A3DE" w14:textId="751D495E" w:rsidR="00C342C4" w:rsidRDefault="00C342C4">
            <w:pPr>
              <w:keepNext/>
              <w:keepLines/>
              <w:rPr>
                <w:rFonts w:ascii="Arial" w:hAnsi="Arial"/>
                <w:color w:val="808080"/>
              </w:rPr>
            </w:pPr>
            <w:r>
              <w:rPr>
                <w:rFonts w:ascii="Arial" w:hAnsi="Arial"/>
                <w:color w:val="808080"/>
              </w:rPr>
              <w:t xml:space="preserve">Date Outage Change request made by </w:t>
            </w:r>
            <w:r w:rsidR="00AE56A5">
              <w:rPr>
                <w:rFonts w:ascii="Arial" w:hAnsi="Arial"/>
                <w:color w:val="808080"/>
              </w:rPr>
              <w:t>The Company</w:t>
            </w:r>
          </w:p>
        </w:tc>
      </w:tr>
      <w:tr w:rsidR="00C342C4" w14:paraId="4C909186" w14:textId="77777777">
        <w:trPr>
          <w:trHeight w:val="570"/>
        </w:trPr>
        <w:tc>
          <w:tcPr>
            <w:tcW w:w="2840" w:type="dxa"/>
          </w:tcPr>
          <w:p w14:paraId="37EA9596" w14:textId="77777777" w:rsidR="00C342C4" w:rsidRDefault="00C342C4">
            <w:pPr>
              <w:keepNext/>
              <w:keepLines/>
              <w:rPr>
                <w:rFonts w:ascii="Arial" w:hAnsi="Arial"/>
              </w:rPr>
            </w:pPr>
          </w:p>
          <w:p w14:paraId="3D796C1E" w14:textId="77777777" w:rsidR="00C342C4" w:rsidRDefault="00C342C4">
            <w:pPr>
              <w:keepNext/>
              <w:keepLines/>
              <w:rPr>
                <w:rFonts w:ascii="Arial" w:hAnsi="Arial"/>
              </w:rPr>
            </w:pPr>
            <w:r>
              <w:rPr>
                <w:rFonts w:ascii="Arial" w:hAnsi="Arial"/>
              </w:rPr>
              <w:t xml:space="preserve">Outage Number </w:t>
            </w:r>
          </w:p>
        </w:tc>
        <w:tc>
          <w:tcPr>
            <w:tcW w:w="4532" w:type="dxa"/>
          </w:tcPr>
          <w:p w14:paraId="76357F74" w14:textId="77777777" w:rsidR="00C342C4" w:rsidRDefault="00C342C4">
            <w:pPr>
              <w:keepNext/>
              <w:keepLines/>
              <w:jc w:val="center"/>
              <w:rPr>
                <w:rFonts w:ascii="Arial" w:hAnsi="Arial"/>
              </w:rPr>
            </w:pPr>
          </w:p>
          <w:p w14:paraId="7D678D0F" w14:textId="77777777" w:rsidR="00C342C4" w:rsidRDefault="00C342C4">
            <w:pPr>
              <w:keepNext/>
              <w:keepLines/>
              <w:jc w:val="center"/>
              <w:rPr>
                <w:rFonts w:ascii="Arial" w:hAnsi="Arial"/>
              </w:rPr>
            </w:pPr>
          </w:p>
        </w:tc>
        <w:tc>
          <w:tcPr>
            <w:tcW w:w="2693" w:type="dxa"/>
          </w:tcPr>
          <w:p w14:paraId="089B6579" w14:textId="7F949B6C" w:rsidR="00C342C4" w:rsidRDefault="00C342C4">
            <w:pPr>
              <w:keepNext/>
              <w:keepLines/>
              <w:rPr>
                <w:rFonts w:ascii="Arial" w:hAnsi="Arial"/>
                <w:color w:val="808080"/>
              </w:rPr>
            </w:pPr>
            <w:r>
              <w:rPr>
                <w:rFonts w:ascii="Arial" w:hAnsi="Arial"/>
                <w:color w:val="808080"/>
              </w:rPr>
              <w:t xml:space="preserve">As assigned in </w:t>
            </w:r>
            <w:r w:rsidR="00AE56A5">
              <w:rPr>
                <w:rFonts w:ascii="Arial" w:hAnsi="Arial"/>
                <w:color w:val="808080"/>
              </w:rPr>
              <w:t>The Company</w:t>
            </w:r>
            <w:r>
              <w:rPr>
                <w:rFonts w:ascii="Arial" w:hAnsi="Arial"/>
                <w:color w:val="808080"/>
              </w:rPr>
              <w:t xml:space="preserve"> database </w:t>
            </w:r>
          </w:p>
        </w:tc>
      </w:tr>
      <w:tr w:rsidR="00C342C4" w14:paraId="4B729BEB" w14:textId="77777777">
        <w:trPr>
          <w:trHeight w:val="436"/>
        </w:trPr>
        <w:tc>
          <w:tcPr>
            <w:tcW w:w="2840" w:type="dxa"/>
          </w:tcPr>
          <w:p w14:paraId="612B8EDB" w14:textId="77777777" w:rsidR="00C342C4" w:rsidRDefault="00C342C4">
            <w:pPr>
              <w:keepNext/>
              <w:keepLines/>
              <w:rPr>
                <w:rFonts w:ascii="Arial" w:hAnsi="Arial"/>
              </w:rPr>
            </w:pPr>
          </w:p>
          <w:p w14:paraId="5F1444D8" w14:textId="77777777" w:rsidR="00C342C4" w:rsidRDefault="00C342C4">
            <w:pPr>
              <w:keepNext/>
              <w:keepLines/>
              <w:rPr>
                <w:rFonts w:ascii="Arial" w:hAnsi="Arial"/>
              </w:rPr>
            </w:pPr>
            <w:r>
              <w:rPr>
                <w:rFonts w:ascii="Arial" w:hAnsi="Arial"/>
              </w:rPr>
              <w:t>Outage Type</w:t>
            </w:r>
          </w:p>
        </w:tc>
        <w:tc>
          <w:tcPr>
            <w:tcW w:w="4532" w:type="dxa"/>
          </w:tcPr>
          <w:p w14:paraId="27A1F1C8" w14:textId="77777777" w:rsidR="00C342C4" w:rsidRDefault="00C342C4">
            <w:pPr>
              <w:keepNext/>
              <w:keepLines/>
              <w:jc w:val="center"/>
              <w:rPr>
                <w:rFonts w:ascii="Arial" w:hAnsi="Arial"/>
                <w:sz w:val="24"/>
              </w:rPr>
            </w:pPr>
            <w:r>
              <w:rPr>
                <w:rFonts w:ascii="Arial" w:hAnsi="Arial"/>
                <w:sz w:val="24"/>
              </w:rPr>
              <w:t>Initiating / Knock -on *</w:t>
            </w:r>
          </w:p>
        </w:tc>
        <w:tc>
          <w:tcPr>
            <w:tcW w:w="2693" w:type="dxa"/>
          </w:tcPr>
          <w:p w14:paraId="0AC53AEF" w14:textId="77777777" w:rsidR="00C342C4" w:rsidRDefault="00C342C4">
            <w:pPr>
              <w:keepNext/>
              <w:keepLines/>
              <w:rPr>
                <w:rFonts w:ascii="Arial" w:hAnsi="Arial"/>
                <w:color w:val="808080"/>
              </w:rPr>
            </w:pPr>
            <w:r>
              <w:rPr>
                <w:rFonts w:ascii="Arial" w:hAnsi="Arial"/>
                <w:color w:val="808080"/>
              </w:rPr>
              <w:t>Is this the Initiating or a Knock-on Outage</w:t>
            </w:r>
          </w:p>
        </w:tc>
      </w:tr>
      <w:tr w:rsidR="00C342C4" w14:paraId="481D4046" w14:textId="77777777">
        <w:tc>
          <w:tcPr>
            <w:tcW w:w="2840" w:type="dxa"/>
          </w:tcPr>
          <w:p w14:paraId="06D46FF3" w14:textId="77777777" w:rsidR="00C342C4" w:rsidRPr="00C53856" w:rsidRDefault="00C342C4">
            <w:pPr>
              <w:keepNext/>
              <w:keepLines/>
              <w:rPr>
                <w:rFonts w:ascii="Arial" w:hAnsi="Arial"/>
                <w:lang w:val="fr-FR"/>
              </w:rPr>
            </w:pPr>
            <w:r w:rsidRPr="00C53856">
              <w:rPr>
                <w:rFonts w:ascii="Arial" w:hAnsi="Arial"/>
                <w:lang w:val="fr-FR"/>
              </w:rPr>
              <w:t xml:space="preserve">Unique Change Identifier Code or Link Code </w:t>
            </w:r>
          </w:p>
        </w:tc>
        <w:tc>
          <w:tcPr>
            <w:tcW w:w="4532" w:type="dxa"/>
          </w:tcPr>
          <w:p w14:paraId="1ED76E22" w14:textId="77777777" w:rsidR="00C342C4" w:rsidRPr="00C53856" w:rsidRDefault="00C342C4">
            <w:pPr>
              <w:keepNext/>
              <w:keepLines/>
              <w:jc w:val="center"/>
              <w:rPr>
                <w:rFonts w:ascii="Arial" w:hAnsi="Arial"/>
                <w:lang w:val="fr-FR"/>
              </w:rPr>
            </w:pPr>
          </w:p>
          <w:p w14:paraId="49A8D250" w14:textId="77777777" w:rsidR="00C342C4" w:rsidRPr="00C53856" w:rsidRDefault="00C342C4">
            <w:pPr>
              <w:keepNext/>
              <w:keepLines/>
              <w:rPr>
                <w:rFonts w:ascii="Arial" w:hAnsi="Arial"/>
                <w:lang w:val="fr-FR"/>
              </w:rPr>
            </w:pPr>
            <w:r w:rsidRPr="00C53856">
              <w:rPr>
                <w:rFonts w:ascii="Arial" w:hAnsi="Arial"/>
                <w:lang w:val="fr-FR"/>
              </w:rPr>
              <w:t xml:space="preserve">   </w:t>
            </w:r>
          </w:p>
        </w:tc>
        <w:tc>
          <w:tcPr>
            <w:tcW w:w="2693" w:type="dxa"/>
          </w:tcPr>
          <w:p w14:paraId="6C99173C" w14:textId="77777777" w:rsidR="00C342C4" w:rsidRDefault="00C342C4">
            <w:pPr>
              <w:keepNext/>
              <w:keepLines/>
              <w:rPr>
                <w:rFonts w:ascii="Arial" w:hAnsi="Arial"/>
                <w:color w:val="808080"/>
              </w:rPr>
            </w:pPr>
            <w:r>
              <w:rPr>
                <w:rFonts w:ascii="Arial" w:hAnsi="Arial"/>
                <w:color w:val="808080"/>
              </w:rPr>
              <w:t>Unique Outage number + suffix (See App.C8/C9)</w:t>
            </w:r>
          </w:p>
        </w:tc>
      </w:tr>
      <w:tr w:rsidR="00C342C4" w14:paraId="6BA7492E" w14:textId="77777777">
        <w:tc>
          <w:tcPr>
            <w:tcW w:w="2840" w:type="dxa"/>
          </w:tcPr>
          <w:p w14:paraId="2537916D" w14:textId="77777777" w:rsidR="00C342C4" w:rsidRDefault="00C342C4">
            <w:pPr>
              <w:keepNext/>
              <w:keepLines/>
              <w:rPr>
                <w:rFonts w:ascii="Arial" w:hAnsi="Arial"/>
              </w:rPr>
            </w:pPr>
            <w:r>
              <w:rPr>
                <w:rFonts w:ascii="Arial" w:hAnsi="Arial"/>
              </w:rPr>
              <w:t xml:space="preserve"> </w:t>
            </w:r>
          </w:p>
          <w:p w14:paraId="5FD2CDD3" w14:textId="77777777" w:rsidR="00C342C4" w:rsidRDefault="00C342C4">
            <w:pPr>
              <w:keepNext/>
              <w:keepLines/>
              <w:rPr>
                <w:rFonts w:ascii="Arial" w:hAnsi="Arial"/>
                <w:b/>
              </w:rPr>
            </w:pPr>
            <w:r>
              <w:rPr>
                <w:rFonts w:ascii="Arial" w:hAnsi="Arial"/>
              </w:rPr>
              <w:t>Outage Change Code</w:t>
            </w:r>
          </w:p>
        </w:tc>
        <w:tc>
          <w:tcPr>
            <w:tcW w:w="4532" w:type="dxa"/>
          </w:tcPr>
          <w:p w14:paraId="352EFF94" w14:textId="77777777" w:rsidR="00C342C4" w:rsidRDefault="00C342C4">
            <w:pPr>
              <w:keepNext/>
              <w:keepLines/>
              <w:rPr>
                <w:rFonts w:ascii="Arial" w:hAnsi="Arial"/>
              </w:rPr>
            </w:pPr>
          </w:p>
          <w:p w14:paraId="670FA821" w14:textId="77777777" w:rsidR="00C342C4" w:rsidRDefault="00C342C4">
            <w:pPr>
              <w:keepNext/>
              <w:keepLines/>
              <w:rPr>
                <w:rFonts w:ascii="Arial" w:hAnsi="Arial"/>
              </w:rPr>
            </w:pPr>
          </w:p>
        </w:tc>
        <w:tc>
          <w:tcPr>
            <w:tcW w:w="2693" w:type="dxa"/>
          </w:tcPr>
          <w:p w14:paraId="5EB1F23F" w14:textId="031B7D3E" w:rsidR="00C342C4" w:rsidRDefault="00AE56A5">
            <w:pPr>
              <w:keepNext/>
              <w:keepLines/>
              <w:rPr>
                <w:rFonts w:ascii="Arial" w:hAnsi="Arial"/>
                <w:color w:val="808080"/>
              </w:rPr>
            </w:pPr>
            <w:r>
              <w:rPr>
                <w:rFonts w:ascii="Arial" w:hAnsi="Arial"/>
                <w:color w:val="808080"/>
              </w:rPr>
              <w:t>The Company</w:t>
            </w:r>
            <w:r w:rsidR="00C342C4">
              <w:rPr>
                <w:rFonts w:ascii="Arial" w:hAnsi="Arial"/>
                <w:color w:val="808080"/>
              </w:rPr>
              <w:t xml:space="preserve"> code from App C5 of STCP 11-2. Use OK for Knock-on Outages.</w:t>
            </w:r>
          </w:p>
        </w:tc>
      </w:tr>
      <w:tr w:rsidR="00C342C4" w14:paraId="5FE73123" w14:textId="77777777">
        <w:trPr>
          <w:cantSplit/>
        </w:trPr>
        <w:tc>
          <w:tcPr>
            <w:tcW w:w="10065" w:type="dxa"/>
            <w:gridSpan w:val="3"/>
          </w:tcPr>
          <w:p w14:paraId="0BAF51F1" w14:textId="77777777" w:rsidR="00C342C4" w:rsidRDefault="00C342C4">
            <w:pPr>
              <w:keepNext/>
              <w:keepLines/>
              <w:rPr>
                <w:rFonts w:ascii="Arial" w:hAnsi="Arial"/>
              </w:rPr>
            </w:pPr>
            <w:r>
              <w:rPr>
                <w:rFonts w:ascii="Arial" w:hAnsi="Arial"/>
                <w:b/>
              </w:rPr>
              <w:t>Cost information - completed by TO</w:t>
            </w:r>
          </w:p>
        </w:tc>
      </w:tr>
      <w:tr w:rsidR="00C342C4" w14:paraId="6E620FF1" w14:textId="77777777">
        <w:tc>
          <w:tcPr>
            <w:tcW w:w="2840" w:type="dxa"/>
            <w:vAlign w:val="center"/>
          </w:tcPr>
          <w:p w14:paraId="4354FA75" w14:textId="77777777" w:rsidR="00C342C4" w:rsidRDefault="00C342C4">
            <w:pPr>
              <w:keepNext/>
              <w:keepLines/>
              <w:rPr>
                <w:rFonts w:ascii="Arial" w:hAnsi="Arial"/>
              </w:rPr>
            </w:pPr>
            <w:r>
              <w:rPr>
                <w:rFonts w:ascii="Arial" w:hAnsi="Arial"/>
              </w:rPr>
              <w:t xml:space="preserve">Cost Type </w:t>
            </w:r>
          </w:p>
        </w:tc>
        <w:tc>
          <w:tcPr>
            <w:tcW w:w="4532" w:type="dxa"/>
            <w:vAlign w:val="center"/>
          </w:tcPr>
          <w:p w14:paraId="2E19462D" w14:textId="77777777" w:rsidR="00C342C4" w:rsidRDefault="00C342C4">
            <w:pPr>
              <w:pStyle w:val="Heading6"/>
            </w:pPr>
            <w:r>
              <w:t>Variable / Fixed / Zero *</w:t>
            </w:r>
          </w:p>
        </w:tc>
        <w:tc>
          <w:tcPr>
            <w:tcW w:w="2693" w:type="dxa"/>
          </w:tcPr>
          <w:p w14:paraId="1AA606DD" w14:textId="77777777" w:rsidR="00C342C4" w:rsidRDefault="00C342C4">
            <w:pPr>
              <w:keepNext/>
              <w:keepLines/>
              <w:rPr>
                <w:rFonts w:ascii="Arial" w:hAnsi="Arial"/>
                <w:color w:val="808080"/>
              </w:rPr>
            </w:pPr>
            <w:r>
              <w:rPr>
                <w:rFonts w:ascii="Arial" w:hAnsi="Arial"/>
                <w:color w:val="808080"/>
              </w:rPr>
              <w:t xml:space="preserve">TO determines costs as Variable, Fixed or Zero </w:t>
            </w:r>
          </w:p>
        </w:tc>
      </w:tr>
      <w:tr w:rsidR="00C342C4" w14:paraId="42601D62" w14:textId="77777777">
        <w:tc>
          <w:tcPr>
            <w:tcW w:w="2840" w:type="dxa"/>
            <w:vAlign w:val="center"/>
          </w:tcPr>
          <w:p w14:paraId="430A9194" w14:textId="77777777" w:rsidR="00C342C4" w:rsidRDefault="00C342C4">
            <w:pPr>
              <w:keepNext/>
              <w:keepLines/>
              <w:rPr>
                <w:rFonts w:ascii="Arial" w:hAnsi="Arial"/>
              </w:rPr>
            </w:pPr>
            <w:r>
              <w:rPr>
                <w:rFonts w:ascii="Arial" w:hAnsi="Arial"/>
              </w:rPr>
              <w:t>Duration applicable for Fixed Costs</w:t>
            </w:r>
          </w:p>
        </w:tc>
        <w:tc>
          <w:tcPr>
            <w:tcW w:w="4532" w:type="dxa"/>
            <w:vAlign w:val="center"/>
          </w:tcPr>
          <w:p w14:paraId="077FAC84" w14:textId="77777777" w:rsidR="00C342C4" w:rsidRDefault="00C342C4">
            <w:pPr>
              <w:keepNext/>
              <w:keepLines/>
              <w:jc w:val="right"/>
              <w:rPr>
                <w:rFonts w:ascii="Arial" w:hAnsi="Arial"/>
              </w:rPr>
            </w:pPr>
            <w:r>
              <w:rPr>
                <w:rFonts w:ascii="Arial" w:hAnsi="Arial"/>
              </w:rPr>
              <w:t>Business Days</w:t>
            </w:r>
          </w:p>
        </w:tc>
        <w:tc>
          <w:tcPr>
            <w:tcW w:w="2693" w:type="dxa"/>
          </w:tcPr>
          <w:p w14:paraId="4809FDF3" w14:textId="77777777" w:rsidR="00C342C4" w:rsidRDefault="00C342C4">
            <w:pPr>
              <w:keepNext/>
              <w:keepLines/>
              <w:rPr>
                <w:rFonts w:ascii="Arial" w:hAnsi="Arial"/>
                <w:color w:val="808080"/>
              </w:rPr>
            </w:pPr>
            <w:r>
              <w:rPr>
                <w:rFonts w:ascii="Arial" w:hAnsi="Arial"/>
                <w:color w:val="808080"/>
              </w:rPr>
              <w:t>Duration for which any fixed costs estimate will apply</w:t>
            </w:r>
          </w:p>
        </w:tc>
      </w:tr>
      <w:tr w:rsidR="00C342C4" w14:paraId="15D26A93" w14:textId="77777777">
        <w:tc>
          <w:tcPr>
            <w:tcW w:w="2840" w:type="dxa"/>
            <w:vAlign w:val="center"/>
          </w:tcPr>
          <w:p w14:paraId="7C5404BA" w14:textId="77777777" w:rsidR="00C342C4" w:rsidRDefault="00C342C4">
            <w:pPr>
              <w:keepNext/>
              <w:keepLines/>
              <w:rPr>
                <w:rFonts w:ascii="Arial" w:hAnsi="Arial"/>
              </w:rPr>
            </w:pPr>
            <w:r>
              <w:rPr>
                <w:rFonts w:ascii="Arial" w:hAnsi="Arial"/>
              </w:rPr>
              <w:t>Outage Change Costs</w:t>
            </w:r>
          </w:p>
        </w:tc>
        <w:tc>
          <w:tcPr>
            <w:tcW w:w="4532" w:type="dxa"/>
            <w:vAlign w:val="center"/>
          </w:tcPr>
          <w:p w14:paraId="3E464264" w14:textId="77777777" w:rsidR="00C342C4" w:rsidRDefault="00C342C4">
            <w:pPr>
              <w:keepNext/>
              <w:keepLines/>
              <w:rPr>
                <w:rFonts w:ascii="Arial" w:hAnsi="Arial"/>
              </w:rPr>
            </w:pPr>
            <w:r>
              <w:rPr>
                <w:rFonts w:ascii="Arial" w:hAnsi="Arial"/>
              </w:rPr>
              <w:t xml:space="preserve"> </w:t>
            </w:r>
            <w:r>
              <w:rPr>
                <w:rFonts w:ascii="Arial" w:hAnsi="Arial"/>
                <w:sz w:val="24"/>
              </w:rPr>
              <w:t xml:space="preserve">            £</w:t>
            </w:r>
          </w:p>
        </w:tc>
        <w:tc>
          <w:tcPr>
            <w:tcW w:w="2693" w:type="dxa"/>
          </w:tcPr>
          <w:p w14:paraId="286DC2AF" w14:textId="77777777" w:rsidR="00C342C4" w:rsidRDefault="00C342C4">
            <w:pPr>
              <w:keepNext/>
              <w:keepLines/>
              <w:rPr>
                <w:rFonts w:ascii="Arial" w:hAnsi="Arial"/>
                <w:color w:val="808080"/>
              </w:rPr>
            </w:pPr>
            <w:r>
              <w:rPr>
                <w:rFonts w:ascii="Arial" w:hAnsi="Arial"/>
                <w:color w:val="808080"/>
              </w:rPr>
              <w:t>TO additional cost of changing this Outage</w:t>
            </w:r>
          </w:p>
        </w:tc>
      </w:tr>
      <w:tr w:rsidR="00C342C4" w14:paraId="703835A7" w14:textId="77777777">
        <w:tc>
          <w:tcPr>
            <w:tcW w:w="2840" w:type="dxa"/>
            <w:vAlign w:val="center"/>
          </w:tcPr>
          <w:p w14:paraId="444F4951" w14:textId="77777777" w:rsidR="00C342C4" w:rsidRDefault="00C342C4">
            <w:pPr>
              <w:keepNext/>
              <w:keepLines/>
              <w:rPr>
                <w:rFonts w:ascii="Arial" w:hAnsi="Arial"/>
              </w:rPr>
            </w:pPr>
            <w:r>
              <w:rPr>
                <w:rFonts w:ascii="Arial" w:hAnsi="Arial"/>
              </w:rPr>
              <w:t>Admin Costs</w:t>
            </w:r>
          </w:p>
        </w:tc>
        <w:tc>
          <w:tcPr>
            <w:tcW w:w="4532" w:type="dxa"/>
            <w:vAlign w:val="center"/>
          </w:tcPr>
          <w:p w14:paraId="30BC7FF1" w14:textId="77777777" w:rsidR="00C342C4" w:rsidRDefault="00C342C4">
            <w:pPr>
              <w:keepNext/>
              <w:keepLines/>
              <w:rPr>
                <w:rFonts w:ascii="Arial" w:hAnsi="Arial"/>
              </w:rPr>
            </w:pPr>
            <w:r>
              <w:rPr>
                <w:rFonts w:ascii="Arial" w:hAnsi="Arial"/>
              </w:rPr>
              <w:t xml:space="preserve"> </w:t>
            </w:r>
            <w:r>
              <w:rPr>
                <w:rFonts w:ascii="Arial" w:hAnsi="Arial"/>
                <w:sz w:val="24"/>
              </w:rPr>
              <w:t xml:space="preserve">            £</w:t>
            </w:r>
          </w:p>
        </w:tc>
        <w:tc>
          <w:tcPr>
            <w:tcW w:w="2693" w:type="dxa"/>
          </w:tcPr>
          <w:p w14:paraId="4A852062" w14:textId="77777777" w:rsidR="00C342C4" w:rsidRDefault="00C342C4">
            <w:pPr>
              <w:keepNext/>
              <w:keepLines/>
              <w:rPr>
                <w:rFonts w:ascii="Arial" w:hAnsi="Arial"/>
                <w:color w:val="808080"/>
              </w:rPr>
            </w:pPr>
            <w:r>
              <w:rPr>
                <w:rFonts w:ascii="Arial" w:hAnsi="Arial"/>
                <w:color w:val="808080"/>
              </w:rPr>
              <w:t>TO admin costs associated with this request</w:t>
            </w:r>
          </w:p>
        </w:tc>
      </w:tr>
      <w:tr w:rsidR="00C342C4" w14:paraId="780038A4" w14:textId="77777777">
        <w:tc>
          <w:tcPr>
            <w:tcW w:w="2840" w:type="dxa"/>
            <w:vAlign w:val="center"/>
          </w:tcPr>
          <w:p w14:paraId="376F30A5" w14:textId="77777777" w:rsidR="00C342C4" w:rsidRDefault="00C342C4">
            <w:pPr>
              <w:keepNext/>
              <w:keepLines/>
              <w:rPr>
                <w:rFonts w:ascii="Arial" w:hAnsi="Arial"/>
              </w:rPr>
            </w:pPr>
          </w:p>
          <w:p w14:paraId="3FA9EFDA" w14:textId="77777777" w:rsidR="00C342C4" w:rsidRDefault="00C342C4">
            <w:pPr>
              <w:keepNext/>
              <w:keepLines/>
              <w:rPr>
                <w:rFonts w:ascii="Arial" w:hAnsi="Arial"/>
              </w:rPr>
            </w:pPr>
            <w:r>
              <w:rPr>
                <w:rFonts w:ascii="Arial" w:hAnsi="Arial"/>
              </w:rPr>
              <w:t>Total Outage Change Costs</w:t>
            </w:r>
          </w:p>
        </w:tc>
        <w:tc>
          <w:tcPr>
            <w:tcW w:w="4532" w:type="dxa"/>
            <w:vAlign w:val="center"/>
          </w:tcPr>
          <w:p w14:paraId="756343BA" w14:textId="77777777" w:rsidR="00C342C4" w:rsidRDefault="00C342C4">
            <w:pPr>
              <w:keepNext/>
              <w:keepLines/>
              <w:rPr>
                <w:rFonts w:ascii="Arial" w:hAnsi="Arial"/>
              </w:rPr>
            </w:pPr>
            <w:r>
              <w:rPr>
                <w:rFonts w:ascii="Arial" w:hAnsi="Arial"/>
              </w:rPr>
              <w:t xml:space="preserve"> </w:t>
            </w:r>
            <w:r>
              <w:rPr>
                <w:rFonts w:ascii="Arial" w:hAnsi="Arial"/>
                <w:sz w:val="24"/>
              </w:rPr>
              <w:t xml:space="preserve">            £</w:t>
            </w:r>
          </w:p>
        </w:tc>
        <w:tc>
          <w:tcPr>
            <w:tcW w:w="2693" w:type="dxa"/>
          </w:tcPr>
          <w:p w14:paraId="7C2A25FC" w14:textId="77777777" w:rsidR="00C342C4" w:rsidRDefault="00C342C4">
            <w:pPr>
              <w:keepNext/>
              <w:keepLines/>
              <w:rPr>
                <w:rFonts w:ascii="Arial" w:hAnsi="Arial"/>
                <w:color w:val="808080"/>
              </w:rPr>
            </w:pPr>
            <w:r>
              <w:rPr>
                <w:rFonts w:ascii="Arial" w:hAnsi="Arial"/>
                <w:color w:val="808080"/>
              </w:rPr>
              <w:t xml:space="preserve">Total TO additional cost of changing this Outage </w:t>
            </w:r>
          </w:p>
        </w:tc>
      </w:tr>
      <w:tr w:rsidR="00C342C4" w14:paraId="368019E3" w14:textId="77777777">
        <w:trPr>
          <w:cantSplit/>
        </w:trPr>
        <w:tc>
          <w:tcPr>
            <w:tcW w:w="10065" w:type="dxa"/>
            <w:gridSpan w:val="3"/>
          </w:tcPr>
          <w:p w14:paraId="3B89F4C6" w14:textId="50A06281" w:rsidR="00C342C4" w:rsidRDefault="00C342C4">
            <w:pPr>
              <w:keepNext/>
              <w:keepLines/>
              <w:rPr>
                <w:rFonts w:ascii="Arial" w:hAnsi="Arial"/>
              </w:rPr>
            </w:pPr>
            <w:r>
              <w:rPr>
                <w:rFonts w:ascii="Arial" w:hAnsi="Arial"/>
                <w:b/>
              </w:rPr>
              <w:t xml:space="preserve">Decision information - completed by </w:t>
            </w:r>
            <w:r w:rsidR="00AE56A5">
              <w:rPr>
                <w:rFonts w:ascii="Arial" w:hAnsi="Arial"/>
                <w:b/>
              </w:rPr>
              <w:t>The Company</w:t>
            </w:r>
          </w:p>
        </w:tc>
      </w:tr>
      <w:tr w:rsidR="00C342C4" w14:paraId="1E0FC355" w14:textId="77777777">
        <w:tc>
          <w:tcPr>
            <w:tcW w:w="2840" w:type="dxa"/>
          </w:tcPr>
          <w:p w14:paraId="6B6DD7A7" w14:textId="77777777" w:rsidR="00C342C4" w:rsidRDefault="00C342C4">
            <w:pPr>
              <w:keepNext/>
              <w:keepLines/>
              <w:rPr>
                <w:rFonts w:ascii="Arial" w:hAnsi="Arial"/>
              </w:rPr>
            </w:pPr>
          </w:p>
          <w:p w14:paraId="6FF718BA" w14:textId="33EFC46F" w:rsidR="00C342C4" w:rsidRDefault="00C342C4">
            <w:pPr>
              <w:keepNext/>
              <w:keepLines/>
              <w:rPr>
                <w:rFonts w:ascii="Arial" w:hAnsi="Arial"/>
              </w:rPr>
            </w:pPr>
            <w:r>
              <w:rPr>
                <w:rFonts w:ascii="Arial" w:hAnsi="Arial"/>
              </w:rPr>
              <w:t xml:space="preserve">Date received by  </w:t>
            </w:r>
            <w:r w:rsidR="00AE56A5">
              <w:rPr>
                <w:rFonts w:ascii="Arial" w:hAnsi="Arial"/>
              </w:rPr>
              <w:t>The Company</w:t>
            </w:r>
            <w:r>
              <w:rPr>
                <w:rFonts w:ascii="Arial" w:hAnsi="Arial"/>
              </w:rPr>
              <w:t xml:space="preserve"> and by whom </w:t>
            </w:r>
          </w:p>
        </w:tc>
        <w:tc>
          <w:tcPr>
            <w:tcW w:w="4532" w:type="dxa"/>
          </w:tcPr>
          <w:p w14:paraId="757C8989" w14:textId="77777777" w:rsidR="00C342C4" w:rsidRDefault="00C342C4">
            <w:pPr>
              <w:keepNext/>
              <w:keepLines/>
              <w:rPr>
                <w:rFonts w:ascii="Arial" w:hAnsi="Arial"/>
              </w:rPr>
            </w:pPr>
            <w:r>
              <w:rPr>
                <w:rFonts w:ascii="Arial" w:hAnsi="Arial"/>
              </w:rPr>
              <w:t xml:space="preserve"> </w:t>
            </w:r>
          </w:p>
          <w:p w14:paraId="45B53140" w14:textId="77777777" w:rsidR="00C342C4" w:rsidRDefault="00C342C4">
            <w:pPr>
              <w:keepNext/>
              <w:keepLines/>
              <w:rPr>
                <w:rFonts w:ascii="Arial" w:hAnsi="Arial"/>
              </w:rPr>
            </w:pPr>
          </w:p>
          <w:p w14:paraId="532F2E0E" w14:textId="104FB171" w:rsidR="00C342C4" w:rsidRDefault="00AE56A5">
            <w:pPr>
              <w:keepNext/>
              <w:keepLines/>
              <w:jc w:val="right"/>
              <w:rPr>
                <w:rFonts w:ascii="Arial" w:hAnsi="Arial"/>
              </w:rPr>
            </w:pPr>
            <w:r>
              <w:rPr>
                <w:rFonts w:ascii="Arial" w:hAnsi="Arial"/>
              </w:rPr>
              <w:t>The Company</w:t>
            </w:r>
          </w:p>
        </w:tc>
        <w:tc>
          <w:tcPr>
            <w:tcW w:w="2693" w:type="dxa"/>
          </w:tcPr>
          <w:p w14:paraId="5406A5B4" w14:textId="5C56EABB" w:rsidR="00C342C4" w:rsidRDefault="00C342C4">
            <w:pPr>
              <w:keepNext/>
              <w:keepLines/>
              <w:rPr>
                <w:rFonts w:ascii="Arial" w:hAnsi="Arial"/>
                <w:color w:val="808080"/>
              </w:rPr>
            </w:pPr>
            <w:r>
              <w:rPr>
                <w:rFonts w:ascii="Arial" w:hAnsi="Arial"/>
                <w:color w:val="808080"/>
              </w:rPr>
              <w:t xml:space="preserve">Date cost information received by </w:t>
            </w:r>
            <w:r w:rsidR="00AE56A5">
              <w:rPr>
                <w:rFonts w:ascii="Arial" w:hAnsi="Arial"/>
                <w:color w:val="808080"/>
              </w:rPr>
              <w:t>The Company</w:t>
            </w:r>
            <w:r>
              <w:rPr>
                <w:rFonts w:ascii="Arial" w:hAnsi="Arial"/>
                <w:color w:val="808080"/>
              </w:rPr>
              <w:t xml:space="preserve"> and recipient name</w:t>
            </w:r>
          </w:p>
        </w:tc>
      </w:tr>
      <w:tr w:rsidR="00C342C4" w14:paraId="3C5ED0C0" w14:textId="77777777">
        <w:tc>
          <w:tcPr>
            <w:tcW w:w="2840" w:type="dxa"/>
          </w:tcPr>
          <w:p w14:paraId="5DC55EA8" w14:textId="77777777" w:rsidR="00C342C4" w:rsidRDefault="00C342C4">
            <w:pPr>
              <w:keepNext/>
              <w:keepLines/>
              <w:rPr>
                <w:rFonts w:ascii="Arial" w:hAnsi="Arial"/>
              </w:rPr>
            </w:pPr>
          </w:p>
          <w:p w14:paraId="77CD3782" w14:textId="77777777" w:rsidR="00C342C4" w:rsidRDefault="00C342C4">
            <w:pPr>
              <w:keepNext/>
              <w:keepLines/>
              <w:rPr>
                <w:rFonts w:ascii="Arial" w:hAnsi="Arial"/>
              </w:rPr>
            </w:pPr>
            <w:r>
              <w:rPr>
                <w:rFonts w:ascii="Arial" w:hAnsi="Arial"/>
              </w:rPr>
              <w:t>Decision</w:t>
            </w:r>
          </w:p>
        </w:tc>
        <w:tc>
          <w:tcPr>
            <w:tcW w:w="4532" w:type="dxa"/>
          </w:tcPr>
          <w:p w14:paraId="16D76652" w14:textId="77777777" w:rsidR="00C342C4" w:rsidRDefault="00C342C4">
            <w:pPr>
              <w:keepNext/>
              <w:keepLines/>
              <w:jc w:val="center"/>
              <w:rPr>
                <w:rFonts w:ascii="Arial" w:hAnsi="Arial"/>
                <w:sz w:val="24"/>
              </w:rPr>
            </w:pPr>
            <w:r>
              <w:rPr>
                <w:rFonts w:ascii="Arial" w:hAnsi="Arial"/>
                <w:sz w:val="24"/>
              </w:rPr>
              <w:t>Approve / Cancel  *</w:t>
            </w:r>
          </w:p>
        </w:tc>
        <w:tc>
          <w:tcPr>
            <w:tcW w:w="2693" w:type="dxa"/>
          </w:tcPr>
          <w:p w14:paraId="607D2770" w14:textId="0D77E7FF" w:rsidR="00C342C4" w:rsidRDefault="00AE56A5">
            <w:pPr>
              <w:keepNext/>
              <w:keepLines/>
              <w:rPr>
                <w:rFonts w:ascii="Arial" w:hAnsi="Arial"/>
                <w:color w:val="808080"/>
              </w:rPr>
            </w:pPr>
            <w:r>
              <w:rPr>
                <w:rFonts w:ascii="Arial" w:hAnsi="Arial"/>
                <w:color w:val="808080"/>
              </w:rPr>
              <w:t>The Company</w:t>
            </w:r>
            <w:r w:rsidR="00C342C4">
              <w:rPr>
                <w:rFonts w:ascii="Arial" w:hAnsi="Arial"/>
                <w:color w:val="808080"/>
              </w:rPr>
              <w:t xml:space="preserve"> approve or cancel the Outage request</w:t>
            </w:r>
          </w:p>
        </w:tc>
      </w:tr>
      <w:tr w:rsidR="00C342C4" w14:paraId="1FB21113" w14:textId="77777777">
        <w:tc>
          <w:tcPr>
            <w:tcW w:w="2840" w:type="dxa"/>
          </w:tcPr>
          <w:p w14:paraId="1C7B2028" w14:textId="77777777" w:rsidR="00C342C4" w:rsidRDefault="00C342C4">
            <w:pPr>
              <w:keepNext/>
              <w:keepLines/>
              <w:rPr>
                <w:rFonts w:ascii="Arial" w:hAnsi="Arial"/>
              </w:rPr>
            </w:pPr>
          </w:p>
          <w:p w14:paraId="3A8D602B" w14:textId="4C0BCFDE" w:rsidR="00C342C4" w:rsidRDefault="00AE56A5">
            <w:pPr>
              <w:keepNext/>
              <w:keepLines/>
              <w:rPr>
                <w:rFonts w:ascii="Arial" w:hAnsi="Arial"/>
              </w:rPr>
            </w:pPr>
            <w:r>
              <w:rPr>
                <w:rFonts w:ascii="Arial" w:hAnsi="Arial"/>
              </w:rPr>
              <w:t>The Company</w:t>
            </w:r>
            <w:r w:rsidR="00C342C4">
              <w:rPr>
                <w:rFonts w:ascii="Arial" w:hAnsi="Arial"/>
              </w:rPr>
              <w:t xml:space="preserve"> Order Number</w:t>
            </w:r>
          </w:p>
        </w:tc>
        <w:tc>
          <w:tcPr>
            <w:tcW w:w="4532" w:type="dxa"/>
          </w:tcPr>
          <w:p w14:paraId="5CAF2FF4" w14:textId="77777777" w:rsidR="00C342C4" w:rsidRDefault="00C342C4">
            <w:pPr>
              <w:keepNext/>
              <w:keepLines/>
              <w:jc w:val="center"/>
              <w:rPr>
                <w:rFonts w:ascii="Arial" w:hAnsi="Arial"/>
                <w:sz w:val="24"/>
              </w:rPr>
            </w:pPr>
          </w:p>
          <w:p w14:paraId="47CF97C8" w14:textId="77777777" w:rsidR="00C342C4" w:rsidRDefault="00C342C4">
            <w:pPr>
              <w:keepNext/>
              <w:keepLines/>
              <w:jc w:val="center"/>
              <w:rPr>
                <w:rFonts w:ascii="Arial" w:hAnsi="Arial"/>
                <w:sz w:val="24"/>
              </w:rPr>
            </w:pPr>
          </w:p>
        </w:tc>
        <w:tc>
          <w:tcPr>
            <w:tcW w:w="2693" w:type="dxa"/>
          </w:tcPr>
          <w:p w14:paraId="01FE9BF7" w14:textId="77777777" w:rsidR="00C342C4" w:rsidRDefault="00C342C4">
            <w:pPr>
              <w:keepNext/>
              <w:keepLines/>
              <w:rPr>
                <w:rFonts w:ascii="Arial" w:hAnsi="Arial"/>
                <w:color w:val="808080"/>
              </w:rPr>
            </w:pPr>
            <w:r>
              <w:rPr>
                <w:rFonts w:ascii="Arial" w:hAnsi="Arial"/>
                <w:color w:val="808080"/>
              </w:rPr>
              <w:t xml:space="preserve">Order number for approved Outage Change  </w:t>
            </w:r>
          </w:p>
        </w:tc>
      </w:tr>
      <w:tr w:rsidR="00C342C4" w14:paraId="086CD041" w14:textId="77777777">
        <w:tc>
          <w:tcPr>
            <w:tcW w:w="2840" w:type="dxa"/>
          </w:tcPr>
          <w:p w14:paraId="0D45BE2E" w14:textId="77777777" w:rsidR="00C342C4" w:rsidRDefault="00C342C4">
            <w:pPr>
              <w:keepNext/>
              <w:keepLines/>
              <w:rPr>
                <w:rFonts w:ascii="Arial" w:hAnsi="Arial"/>
              </w:rPr>
            </w:pPr>
            <w:r>
              <w:rPr>
                <w:rFonts w:ascii="Arial" w:hAnsi="Arial"/>
              </w:rPr>
              <w:t xml:space="preserve">Confirmed to TO </w:t>
            </w:r>
          </w:p>
          <w:p w14:paraId="479D9EA3" w14:textId="7C325442" w:rsidR="00C342C4" w:rsidRDefault="00C342C4">
            <w:pPr>
              <w:keepNext/>
              <w:keepLines/>
              <w:rPr>
                <w:rFonts w:ascii="Arial" w:hAnsi="Arial"/>
              </w:rPr>
            </w:pPr>
            <w:r>
              <w:rPr>
                <w:rFonts w:ascii="Arial" w:hAnsi="Arial"/>
              </w:rPr>
              <w:t>Date and name  (</w:t>
            </w:r>
            <w:r w:rsidR="00AE56A5">
              <w:rPr>
                <w:rFonts w:ascii="Arial" w:hAnsi="Arial"/>
              </w:rPr>
              <w:t>The Company</w:t>
            </w:r>
            <w:r>
              <w:rPr>
                <w:rFonts w:ascii="Arial" w:hAnsi="Arial"/>
              </w:rPr>
              <w:t xml:space="preserve">) </w:t>
            </w:r>
          </w:p>
        </w:tc>
        <w:tc>
          <w:tcPr>
            <w:tcW w:w="4532" w:type="dxa"/>
          </w:tcPr>
          <w:p w14:paraId="04DBA856" w14:textId="77777777" w:rsidR="00C342C4" w:rsidRDefault="00C342C4">
            <w:pPr>
              <w:keepNext/>
              <w:keepLines/>
              <w:rPr>
                <w:rFonts w:ascii="Arial" w:hAnsi="Arial"/>
              </w:rPr>
            </w:pPr>
          </w:p>
          <w:p w14:paraId="79D5ABE7" w14:textId="31D7554C" w:rsidR="00C342C4" w:rsidRDefault="00AE56A5">
            <w:pPr>
              <w:keepNext/>
              <w:keepLines/>
              <w:jc w:val="right"/>
              <w:rPr>
                <w:rFonts w:ascii="Arial" w:hAnsi="Arial"/>
              </w:rPr>
            </w:pPr>
            <w:r>
              <w:rPr>
                <w:rFonts w:ascii="Arial" w:hAnsi="Arial"/>
              </w:rPr>
              <w:t>The Company</w:t>
            </w:r>
          </w:p>
        </w:tc>
        <w:tc>
          <w:tcPr>
            <w:tcW w:w="2693" w:type="dxa"/>
          </w:tcPr>
          <w:p w14:paraId="1530B3C2" w14:textId="77777777" w:rsidR="00C342C4" w:rsidRDefault="00C342C4">
            <w:pPr>
              <w:keepNext/>
              <w:keepLines/>
              <w:rPr>
                <w:rFonts w:ascii="Arial" w:hAnsi="Arial"/>
                <w:color w:val="808080"/>
              </w:rPr>
            </w:pPr>
            <w:r>
              <w:rPr>
                <w:rFonts w:ascii="Arial" w:hAnsi="Arial"/>
                <w:color w:val="808080"/>
              </w:rPr>
              <w:t>Date decision confirmed to the TO and by whom</w:t>
            </w:r>
          </w:p>
        </w:tc>
      </w:tr>
    </w:tbl>
    <w:p w14:paraId="517DF89F" w14:textId="77777777" w:rsidR="00C342C4" w:rsidRDefault="00C342C4">
      <w:pPr>
        <w:pStyle w:val="Heading1"/>
        <w:keepLines/>
        <w:rPr>
          <w:b w:val="0"/>
          <w:sz w:val="20"/>
        </w:rPr>
      </w:pPr>
      <w:r>
        <w:rPr>
          <w:b w:val="0"/>
          <w:sz w:val="20"/>
        </w:rPr>
        <w:t>* delete as applicable</w:t>
      </w:r>
    </w:p>
    <w:p w14:paraId="68B7CFA4" w14:textId="77777777" w:rsidR="00C342C4" w:rsidRDefault="00C342C4">
      <w:pPr>
        <w:keepNext/>
        <w:keepLines/>
        <w:rPr>
          <w:rFonts w:ascii="Arial" w:hAnsi="Arial"/>
          <w:b/>
          <w:i/>
          <w:iCs/>
          <w:sz w:val="24"/>
        </w:rPr>
      </w:pPr>
      <w:r>
        <w:br w:type="page"/>
      </w:r>
      <w:r>
        <w:rPr>
          <w:rFonts w:ascii="Arial" w:hAnsi="Arial"/>
          <w:b/>
          <w:i/>
          <w:iCs/>
          <w:sz w:val="24"/>
        </w:rPr>
        <w:t>Appendix D: Guidance to completing pro-forma</w:t>
      </w:r>
    </w:p>
    <w:p w14:paraId="6EA5A549" w14:textId="77777777" w:rsidR="00C342C4" w:rsidRDefault="00C342C4">
      <w:pPr>
        <w:keepNext/>
        <w:keepLines/>
        <w:rPr>
          <w:rFonts w:ascii="Arial" w:hAnsi="Arial"/>
        </w:rPr>
      </w:pPr>
    </w:p>
    <w:p w14:paraId="63C2D223" w14:textId="77777777" w:rsidR="00C342C4" w:rsidRDefault="00C342C4">
      <w:pPr>
        <w:keepNext/>
        <w:keepLines/>
        <w:numPr>
          <w:ilvl w:val="1"/>
          <w:numId w:val="23"/>
        </w:numPr>
        <w:rPr>
          <w:rFonts w:ascii="Arial" w:hAnsi="Arial"/>
        </w:rPr>
      </w:pPr>
      <w:r>
        <w:rPr>
          <w:rFonts w:ascii="Arial" w:hAnsi="Arial"/>
        </w:rPr>
        <w:t xml:space="preserve">The pro-forma is in two parts, the Outage Change Cost Estimate and the Outage Change Costs. The Outage Change Cost Estimate need only be completed once for the total costs involved for the initiating Outage plus identified Knock-on Outages. An Outage Change Costs section shall, where practicable, be completed for the initiating Outage and for each Knock-on Outage. </w:t>
      </w:r>
    </w:p>
    <w:p w14:paraId="440462DB" w14:textId="77777777" w:rsidR="00C342C4" w:rsidRDefault="00C342C4">
      <w:pPr>
        <w:keepNext/>
        <w:keepLines/>
        <w:rPr>
          <w:rFonts w:ascii="Arial" w:hAnsi="Arial"/>
        </w:rPr>
      </w:pPr>
    </w:p>
    <w:p w14:paraId="775132BD" w14:textId="77777777" w:rsidR="00C342C4" w:rsidRDefault="00C342C4">
      <w:pPr>
        <w:keepNext/>
        <w:keepLines/>
        <w:numPr>
          <w:ilvl w:val="1"/>
          <w:numId w:val="23"/>
        </w:numPr>
        <w:rPr>
          <w:rFonts w:ascii="Arial" w:hAnsi="Arial"/>
        </w:rPr>
      </w:pPr>
      <w:r>
        <w:rPr>
          <w:rFonts w:ascii="Arial" w:hAnsi="Arial"/>
        </w:rPr>
        <w:t xml:space="preserve">The Outage Change Cost Estimate can only be completed when the individual Outage Change Costs for the initiating Outage and any identified Knock-on Outages have been completed. The initial Outage Change Cost Estimate shall be Issue number 1. </w:t>
      </w:r>
    </w:p>
    <w:p w14:paraId="01146BEF" w14:textId="77777777" w:rsidR="00C342C4" w:rsidRDefault="00C342C4">
      <w:pPr>
        <w:keepNext/>
        <w:keepLines/>
        <w:rPr>
          <w:rFonts w:ascii="Arial" w:hAnsi="Arial"/>
        </w:rPr>
      </w:pPr>
    </w:p>
    <w:p w14:paraId="077D5943" w14:textId="77777777" w:rsidR="00C342C4" w:rsidRDefault="00C342C4">
      <w:pPr>
        <w:keepNext/>
        <w:keepLines/>
        <w:numPr>
          <w:ilvl w:val="1"/>
          <w:numId w:val="23"/>
        </w:numPr>
        <w:rPr>
          <w:rFonts w:ascii="Arial" w:hAnsi="Arial"/>
        </w:rPr>
      </w:pPr>
      <w:r>
        <w:rPr>
          <w:rFonts w:ascii="Arial" w:hAnsi="Arial"/>
        </w:rPr>
        <w:t xml:space="preserve">Where only a single Outage Change request is involved (i.e. no Knock-on Outages) the single pro-forma sheet can be used to record all the details of the initiating Outage Change request. </w:t>
      </w:r>
    </w:p>
    <w:p w14:paraId="6ED623F9" w14:textId="77777777" w:rsidR="00C342C4" w:rsidRDefault="00C342C4">
      <w:pPr>
        <w:keepNext/>
        <w:keepLines/>
        <w:rPr>
          <w:rFonts w:ascii="Arial" w:hAnsi="Arial"/>
        </w:rPr>
      </w:pPr>
    </w:p>
    <w:p w14:paraId="282EFB7C" w14:textId="77777777" w:rsidR="00C342C4" w:rsidRDefault="00C342C4">
      <w:pPr>
        <w:keepNext/>
        <w:keepLines/>
        <w:numPr>
          <w:ilvl w:val="1"/>
          <w:numId w:val="23"/>
        </w:numPr>
        <w:rPr>
          <w:rFonts w:ascii="Arial" w:hAnsi="Arial"/>
        </w:rPr>
      </w:pPr>
      <w:r>
        <w:rPr>
          <w:rFonts w:ascii="Arial" w:hAnsi="Arial"/>
        </w:rPr>
        <w:t>Where more than one Outage Change is involved a number of the pro-forma sheets may be required. The first page should be used to record the Outage Change Cost Estimate for all the Outages involved and the Outage Change Costs for the initiating Outage. Where practicable a further sheet should be used for recording Outage Change Cost for each Knock-on Outage and on these the Outage Change Cost Estimate section may be left blank except for the Unique Change Identifier Code.</w:t>
      </w:r>
    </w:p>
    <w:p w14:paraId="2D729532" w14:textId="77777777" w:rsidR="00C342C4" w:rsidRDefault="00C342C4">
      <w:pPr>
        <w:keepNext/>
        <w:keepLines/>
        <w:rPr>
          <w:rFonts w:ascii="Arial" w:hAnsi="Arial"/>
        </w:rPr>
      </w:pPr>
    </w:p>
    <w:p w14:paraId="1FD26E24" w14:textId="77777777" w:rsidR="00C342C4" w:rsidRDefault="00C342C4">
      <w:pPr>
        <w:keepNext/>
        <w:keepLines/>
        <w:numPr>
          <w:ilvl w:val="1"/>
          <w:numId w:val="23"/>
        </w:numPr>
        <w:rPr>
          <w:rFonts w:ascii="Arial" w:hAnsi="Arial"/>
        </w:rPr>
      </w:pPr>
      <w:r>
        <w:rPr>
          <w:rFonts w:ascii="Arial" w:hAnsi="Arial"/>
        </w:rPr>
        <w:t xml:space="preserve">Where it is not practicable to provide separate Outage Change Costs for the initiating and Knock-on Outages a total Outage Change Cost Estimate will be shown on the first page of the submission. However, an Outage Change Costs section shall still be completed for each Outage Change and the Cost Information sub-section shall indicate the cost type as zero except for the initiating Outage which will indicate the total Outage costs of initiating plus any Knock-on Outages.   </w:t>
      </w:r>
    </w:p>
    <w:p w14:paraId="66D81FC9" w14:textId="77777777" w:rsidR="00C342C4" w:rsidRDefault="00C342C4">
      <w:pPr>
        <w:keepNext/>
        <w:keepLines/>
        <w:rPr>
          <w:rFonts w:ascii="Arial" w:hAnsi="Arial"/>
        </w:rPr>
      </w:pPr>
    </w:p>
    <w:p w14:paraId="0C485184" w14:textId="12E3F26B" w:rsidR="00C342C4" w:rsidRDefault="00C342C4">
      <w:pPr>
        <w:keepNext/>
        <w:keepLines/>
        <w:numPr>
          <w:ilvl w:val="1"/>
          <w:numId w:val="23"/>
        </w:numPr>
        <w:rPr>
          <w:rFonts w:ascii="Arial" w:hAnsi="Arial"/>
        </w:rPr>
      </w:pPr>
      <w:r>
        <w:rPr>
          <w:rFonts w:ascii="Arial" w:hAnsi="Arial"/>
        </w:rPr>
        <w:t xml:space="preserve">When making an Outage Change request </w:t>
      </w:r>
      <w:r w:rsidR="00AE56A5">
        <w:rPr>
          <w:rFonts w:ascii="Arial" w:hAnsi="Arial"/>
        </w:rPr>
        <w:t>The Company</w:t>
      </w:r>
      <w:r>
        <w:rPr>
          <w:rFonts w:ascii="Arial" w:hAnsi="Arial"/>
        </w:rPr>
        <w:t xml:space="preserve"> shall indicate the reason for change using the Outage code applicable to the initiating Outage. All Knock-on Outages from an </w:t>
      </w:r>
      <w:r w:rsidR="00AE56A5">
        <w:rPr>
          <w:rFonts w:ascii="Arial" w:hAnsi="Arial"/>
        </w:rPr>
        <w:t>The Company</w:t>
      </w:r>
      <w:r>
        <w:rPr>
          <w:rFonts w:ascii="Arial" w:hAnsi="Arial"/>
        </w:rPr>
        <w:t xml:space="preserve"> initiated change shall have an Outage Change Code of 'OK' in accordance with STCP 11-2 Appendix C5.(See example in Appendix D2.)</w:t>
      </w:r>
    </w:p>
    <w:p w14:paraId="4D6BF338" w14:textId="77777777" w:rsidR="00C342C4" w:rsidRDefault="00C342C4">
      <w:pPr>
        <w:keepNext/>
        <w:keepLines/>
        <w:rPr>
          <w:rFonts w:ascii="Arial" w:hAnsi="Arial"/>
        </w:rPr>
      </w:pPr>
    </w:p>
    <w:p w14:paraId="415E8303" w14:textId="459EC5CA" w:rsidR="00C342C4" w:rsidRDefault="00C342C4">
      <w:pPr>
        <w:keepNext/>
        <w:keepLines/>
        <w:numPr>
          <w:ilvl w:val="1"/>
          <w:numId w:val="23"/>
        </w:numPr>
        <w:rPr>
          <w:rFonts w:ascii="Arial" w:hAnsi="Arial"/>
        </w:rPr>
      </w:pPr>
      <w:r w:rsidRPr="76FDBF2E">
        <w:rPr>
          <w:rFonts w:ascii="Arial" w:hAnsi="Arial"/>
        </w:rPr>
        <w:t xml:space="preserve">Where a change request affects another TO (irrespective of if it is </w:t>
      </w:r>
      <w:r w:rsidR="00AE56A5" w:rsidRPr="76FDBF2E">
        <w:rPr>
          <w:rFonts w:ascii="Arial" w:hAnsi="Arial"/>
        </w:rPr>
        <w:t>The Company</w:t>
      </w:r>
      <w:r w:rsidRPr="76FDBF2E">
        <w:rPr>
          <w:rFonts w:ascii="Arial" w:hAnsi="Arial"/>
        </w:rPr>
        <w:t xml:space="preserve"> or TO initiated change) </w:t>
      </w:r>
      <w:r w:rsidR="00AE56A5" w:rsidRPr="76FDBF2E">
        <w:rPr>
          <w:rFonts w:ascii="Arial" w:hAnsi="Arial"/>
        </w:rPr>
        <w:t>The Company</w:t>
      </w:r>
      <w:r w:rsidRPr="76FDBF2E">
        <w:rPr>
          <w:rFonts w:ascii="Arial" w:hAnsi="Arial"/>
        </w:rPr>
        <w:t xml:space="preserve"> will lia</w:t>
      </w:r>
      <w:r w:rsidR="00880D0E">
        <w:rPr>
          <w:rFonts w:ascii="Arial" w:hAnsi="Arial"/>
        </w:rPr>
        <w:t>i</w:t>
      </w:r>
      <w:r w:rsidRPr="76FDBF2E">
        <w:rPr>
          <w:rFonts w:ascii="Arial" w:hAnsi="Arial"/>
        </w:rPr>
        <w:t>se with the affected TO and agree the Outage Change Codes as 'KO'. In this case all affected TO changes will be considered as Knock-on Outages. (See example in Appendix D1).</w:t>
      </w:r>
    </w:p>
    <w:p w14:paraId="61D4D17F" w14:textId="77777777" w:rsidR="00C342C4" w:rsidRDefault="00C342C4">
      <w:pPr>
        <w:keepNext/>
        <w:keepLines/>
        <w:rPr>
          <w:rFonts w:ascii="Arial" w:hAnsi="Arial"/>
        </w:rPr>
      </w:pPr>
    </w:p>
    <w:p w14:paraId="3C75D2F3" w14:textId="7660B0B8" w:rsidR="00C342C4" w:rsidRDefault="00C342C4">
      <w:pPr>
        <w:keepNext/>
        <w:keepLines/>
        <w:numPr>
          <w:ilvl w:val="1"/>
          <w:numId w:val="23"/>
        </w:numPr>
        <w:rPr>
          <w:rFonts w:ascii="Arial" w:hAnsi="Arial"/>
        </w:rPr>
      </w:pPr>
      <w:r>
        <w:rPr>
          <w:rFonts w:ascii="Arial" w:hAnsi="Arial"/>
        </w:rPr>
        <w:t xml:space="preserve">The Unique Change Identifier Code applied to the initiating Outage will be made up of the Outage number as used in </w:t>
      </w:r>
      <w:r w:rsidR="00AE56A5">
        <w:rPr>
          <w:rFonts w:ascii="Arial" w:hAnsi="Arial"/>
        </w:rPr>
        <w:t>The Company</w:t>
      </w:r>
      <w:r>
        <w:rPr>
          <w:rFonts w:ascii="Arial" w:hAnsi="Arial"/>
        </w:rPr>
        <w:t xml:space="preserve"> Outage Database plus a two letter suffix. The two letter suffix shall be assigned by the TO at the time of the request, starting with AA for each new Outage request. This Unique Change Identifier Code will be applied to the initiating Outage and as the Link Code to all Knock-on Outages.</w:t>
      </w:r>
    </w:p>
    <w:p w14:paraId="0F2A77A4" w14:textId="77777777" w:rsidR="00C342C4" w:rsidRDefault="00C342C4">
      <w:pPr>
        <w:keepNext/>
        <w:keepLines/>
        <w:rPr>
          <w:rFonts w:ascii="Arial" w:hAnsi="Arial"/>
        </w:rPr>
      </w:pPr>
    </w:p>
    <w:p w14:paraId="6B3C8D5E" w14:textId="77777777" w:rsidR="00C342C4" w:rsidRDefault="00C342C4">
      <w:pPr>
        <w:keepNext/>
        <w:keepLines/>
        <w:numPr>
          <w:ilvl w:val="1"/>
          <w:numId w:val="23"/>
        </w:numPr>
        <w:rPr>
          <w:rFonts w:ascii="Arial" w:hAnsi="Arial"/>
        </w:rPr>
      </w:pPr>
      <w:r>
        <w:rPr>
          <w:rFonts w:ascii="Arial" w:hAnsi="Arial"/>
        </w:rPr>
        <w:t>If the same Outage is subsequently involved in a further change the two letter suffix will be incremented (e.g. to AB then AC etc.) and this will form the Link Code to any Knock-on Outages.</w:t>
      </w:r>
    </w:p>
    <w:p w14:paraId="0D08313C" w14:textId="77777777" w:rsidR="00C342C4" w:rsidRDefault="00C342C4">
      <w:pPr>
        <w:keepNext/>
        <w:keepLines/>
        <w:rPr>
          <w:rFonts w:ascii="Arial" w:hAnsi="Arial"/>
        </w:rPr>
      </w:pPr>
    </w:p>
    <w:p w14:paraId="0E55756F" w14:textId="766872DC" w:rsidR="00C342C4" w:rsidRDefault="00C342C4">
      <w:pPr>
        <w:keepNext/>
        <w:keepLines/>
        <w:numPr>
          <w:ilvl w:val="1"/>
          <w:numId w:val="23"/>
        </w:numPr>
        <w:rPr>
          <w:rFonts w:ascii="Arial" w:hAnsi="Arial"/>
        </w:rPr>
      </w:pPr>
      <w:r>
        <w:rPr>
          <w:rFonts w:ascii="Arial" w:hAnsi="Arial"/>
        </w:rPr>
        <w:t xml:space="preserve">Where further Knock-on Outages are identified following an Outage Change Estimate submission then </w:t>
      </w:r>
      <w:r w:rsidR="00AE56A5">
        <w:rPr>
          <w:rFonts w:ascii="Arial" w:hAnsi="Arial"/>
        </w:rPr>
        <w:t>The Company</w:t>
      </w:r>
      <w:r>
        <w:rPr>
          <w:rFonts w:ascii="Arial" w:hAnsi="Arial"/>
        </w:rPr>
        <w:t xml:space="preserve"> shall request that the TO revise the Outage Change Cost Estimate. The Issue number of the revised estimate shall also be incremented.</w:t>
      </w:r>
    </w:p>
    <w:p w14:paraId="7F86E45C" w14:textId="77777777" w:rsidR="00C342C4" w:rsidRDefault="00C342C4">
      <w:pPr>
        <w:pStyle w:val="Heading3"/>
        <w:keepLines/>
        <w:rPr>
          <w:b/>
          <w:i/>
        </w:rPr>
      </w:pPr>
    </w:p>
    <w:p w14:paraId="74F390BC" w14:textId="77777777" w:rsidR="00C342C4" w:rsidRDefault="00C342C4">
      <w:pPr>
        <w:pStyle w:val="Heading3"/>
        <w:keepLines/>
      </w:pPr>
      <w:r>
        <w:br w:type="page"/>
      </w:r>
    </w:p>
    <w:p w14:paraId="3F046B1E" w14:textId="77777777" w:rsidR="00C342C4" w:rsidRDefault="00300571">
      <w:pPr>
        <w:keepNext/>
        <w:keepLines/>
        <w:rPr>
          <w:b/>
          <w:bCs/>
          <w:sz w:val="24"/>
        </w:rPr>
      </w:pPr>
      <w:r>
        <w:rPr>
          <w:rFonts w:ascii="Arial" w:hAnsi="Arial"/>
          <w:b/>
          <w:bCs/>
          <w:i/>
          <w:iCs/>
          <w:sz w:val="24"/>
        </w:rPr>
        <w:object w:dxaOrig="1440" w:dyaOrig="1440" w14:anchorId="27805CD4">
          <v:shape id="_x0000_s1037" type="#_x0000_t75" style="position:absolute;margin-left:15.4pt;margin-top:129.6pt;width:458.3pt;height:590pt;z-index:251658240;mso-position-vertical-relative:page" o:allowincell="f">
            <v:imagedata r:id="rId12" o:title=""/>
            <w10:wrap type="topAndBottom" anchory="page"/>
          </v:shape>
          <o:OLEObject Type="Embed" ProgID="Visio.Drawing.6" ShapeID="_x0000_s1037" DrawAspect="Content" ObjectID="_1822081516" r:id="rId13"/>
        </w:object>
      </w:r>
      <w:r w:rsidR="00C342C4">
        <w:rPr>
          <w:rFonts w:ascii="Arial" w:hAnsi="Arial"/>
          <w:b/>
          <w:bCs/>
          <w:i/>
          <w:iCs/>
          <w:sz w:val="24"/>
        </w:rPr>
        <w:t>Appendix E1</w:t>
      </w:r>
      <w:r w:rsidR="00C342C4">
        <w:t xml:space="preserve"> </w:t>
      </w:r>
      <w:r w:rsidR="00C342C4">
        <w:br w:type="page"/>
      </w:r>
      <w:r w:rsidR="00C342C4">
        <w:rPr>
          <w:b/>
          <w:bCs/>
          <w:sz w:val="24"/>
        </w:rPr>
        <w:t xml:space="preserve"> </w:t>
      </w:r>
      <w:r w:rsidR="00C342C4">
        <w:rPr>
          <w:rFonts w:ascii="Arial" w:hAnsi="Arial"/>
          <w:b/>
          <w:bCs/>
          <w:sz w:val="24"/>
        </w:rPr>
        <w:t>Appendix E2</w:t>
      </w:r>
    </w:p>
    <w:p w14:paraId="278E2A41" w14:textId="77777777" w:rsidR="00C342C4" w:rsidRDefault="00300571">
      <w:pPr>
        <w:pStyle w:val="Heading1"/>
        <w:keepLines/>
        <w:rPr>
          <w:i/>
          <w:iCs/>
        </w:rPr>
      </w:pPr>
      <w:r>
        <w:rPr>
          <w:noProof/>
        </w:rPr>
        <w:object w:dxaOrig="1440" w:dyaOrig="1440" w14:anchorId="0275F282">
          <v:shape id="_x0000_s1038" type="#_x0000_t75" style="position:absolute;margin-left:0;margin-top:99.2pt;width:474.15pt;height:619.2pt;z-index:251658241;mso-position-vertical-relative:page" fillcolor="window">
            <v:imagedata r:id="rId14" o:title=""/>
            <w10:wrap type="topAndBottom" anchory="page"/>
          </v:shape>
          <o:OLEObject Type="Embed" ProgID="Visio.Drawing.6" ShapeID="_x0000_s1038" DrawAspect="Content" ObjectID="_1822081517" r:id="rId15"/>
        </w:object>
      </w:r>
      <w:r w:rsidR="00C342C4">
        <w:br w:type="page"/>
      </w:r>
      <w:r w:rsidR="00C342C4">
        <w:rPr>
          <w:i/>
          <w:iCs/>
        </w:rPr>
        <w:t>Appendix F: Abbreviations and Definitions</w:t>
      </w:r>
    </w:p>
    <w:p w14:paraId="13F7B69D" w14:textId="77777777" w:rsidR="00C342C4" w:rsidRDefault="00C342C4">
      <w:pPr>
        <w:pStyle w:val="Heading3"/>
        <w:keepLines/>
      </w:pPr>
    </w:p>
    <w:p w14:paraId="212564F4" w14:textId="77777777" w:rsidR="00C342C4" w:rsidRDefault="00C342C4">
      <w:pPr>
        <w:pStyle w:val="Heading3"/>
        <w:keepLines/>
        <w:rPr>
          <w:b/>
          <w:bCs/>
          <w:i/>
          <w:iCs/>
          <w:sz w:val="24"/>
        </w:rPr>
      </w:pPr>
      <w:r>
        <w:rPr>
          <w:b/>
          <w:bCs/>
          <w:i/>
          <w:iCs/>
          <w:sz w:val="24"/>
        </w:rPr>
        <w:t>Abbreviations</w:t>
      </w:r>
    </w:p>
    <w:p w14:paraId="329E95CB" w14:textId="77777777" w:rsidR="00C342C4" w:rsidRDefault="00C342C4">
      <w:pPr>
        <w:pStyle w:val="Heading3"/>
        <w:keepLines/>
      </w:pPr>
      <w:r>
        <w:t>SHETL</w:t>
      </w:r>
      <w:r>
        <w:tab/>
      </w:r>
      <w:r>
        <w:tab/>
        <w:t>Scottish Hydro-Electric Transmission Ltd</w:t>
      </w:r>
    </w:p>
    <w:p w14:paraId="08E56C95" w14:textId="77777777" w:rsidR="00C342C4" w:rsidRDefault="00C342C4">
      <w:pPr>
        <w:pStyle w:val="Heading3"/>
        <w:keepLines/>
      </w:pPr>
      <w:r>
        <w:t>SPT</w:t>
      </w:r>
      <w:r>
        <w:tab/>
      </w:r>
      <w:r>
        <w:tab/>
        <w:t>SP Transmission Ltd</w:t>
      </w:r>
    </w:p>
    <w:p w14:paraId="64834FD1" w14:textId="77777777" w:rsidR="00C342C4" w:rsidRDefault="00C342C4">
      <w:pPr>
        <w:pStyle w:val="Heading3"/>
        <w:keepLines/>
      </w:pPr>
      <w:r>
        <w:t>TO</w:t>
      </w:r>
      <w:r>
        <w:tab/>
      </w:r>
      <w:r>
        <w:tab/>
        <w:t>Transmission Owner</w:t>
      </w:r>
    </w:p>
    <w:p w14:paraId="1C99EDE7" w14:textId="77777777" w:rsidR="00C342C4" w:rsidRDefault="00C342C4">
      <w:pPr>
        <w:pStyle w:val="Heading3"/>
        <w:keepLines/>
        <w:rPr>
          <w:color w:val="FF0000"/>
        </w:rPr>
      </w:pPr>
    </w:p>
    <w:p w14:paraId="58487CC0" w14:textId="77777777" w:rsidR="00C342C4" w:rsidRDefault="00C342C4">
      <w:pPr>
        <w:pStyle w:val="Heading2"/>
        <w:keepLines/>
      </w:pPr>
      <w:r>
        <w:t>Definitions</w:t>
      </w:r>
    </w:p>
    <w:p w14:paraId="6FE6B6AD" w14:textId="77777777" w:rsidR="00C342C4" w:rsidRDefault="00C342C4">
      <w:pPr>
        <w:pStyle w:val="Heading3"/>
        <w:keepLines/>
        <w:rPr>
          <w:b/>
        </w:rPr>
      </w:pPr>
    </w:p>
    <w:p w14:paraId="00FAFE64" w14:textId="77777777" w:rsidR="00C342C4" w:rsidRDefault="00C342C4">
      <w:pPr>
        <w:pStyle w:val="Heading3"/>
        <w:keepLines/>
        <w:rPr>
          <w:b/>
        </w:rPr>
      </w:pPr>
      <w:r>
        <w:rPr>
          <w:b/>
        </w:rPr>
        <w:t>STC Definitions</w:t>
      </w:r>
    </w:p>
    <w:p w14:paraId="37FDF967" w14:textId="77777777" w:rsidR="00C342C4" w:rsidRDefault="00C342C4">
      <w:pPr>
        <w:pStyle w:val="Heading3"/>
        <w:keepLines/>
      </w:pPr>
      <w:r>
        <w:t>Apparatus</w:t>
      </w:r>
    </w:p>
    <w:p w14:paraId="2555AB4E" w14:textId="77777777" w:rsidR="00C342C4" w:rsidRDefault="00C342C4">
      <w:pPr>
        <w:pStyle w:val="Heading3"/>
        <w:keepLines/>
      </w:pPr>
      <w:r>
        <w:t>Business Day</w:t>
      </w:r>
    </w:p>
    <w:p w14:paraId="629987D5" w14:textId="77777777" w:rsidR="00C342C4" w:rsidRDefault="00C342C4">
      <w:pPr>
        <w:pStyle w:val="Heading3"/>
        <w:keepLines/>
      </w:pPr>
      <w:r>
        <w:t>Dispute</w:t>
      </w:r>
    </w:p>
    <w:p w14:paraId="36FCCE92" w14:textId="77777777" w:rsidR="00C342C4" w:rsidRDefault="00133887">
      <w:pPr>
        <w:pStyle w:val="Heading3"/>
        <w:keepLines/>
      </w:pPr>
      <w:r>
        <w:t xml:space="preserve">National Electricity </w:t>
      </w:r>
      <w:r w:rsidR="00C342C4">
        <w:t>Transmission System</w:t>
      </w:r>
      <w:r>
        <w:t xml:space="preserve"> (NETS)</w:t>
      </w:r>
    </w:p>
    <w:p w14:paraId="1B8D88DD" w14:textId="77777777" w:rsidR="00AD0428" w:rsidRDefault="00AD0428">
      <w:pPr>
        <w:pStyle w:val="Heading3"/>
        <w:keepLines/>
      </w:pPr>
    </w:p>
    <w:p w14:paraId="1FC84740" w14:textId="6D30D4DB" w:rsidR="00AD0428" w:rsidRDefault="00AE56A5">
      <w:pPr>
        <w:pStyle w:val="Heading3"/>
        <w:keepLines/>
      </w:pPr>
      <w:r>
        <w:t>The Company</w:t>
      </w:r>
    </w:p>
    <w:p w14:paraId="6162283B" w14:textId="77777777" w:rsidR="00C342C4" w:rsidRDefault="00C342C4">
      <w:pPr>
        <w:pStyle w:val="Heading3"/>
        <w:keepLines/>
      </w:pPr>
      <w:r>
        <w:t>NGET</w:t>
      </w:r>
    </w:p>
    <w:p w14:paraId="0DAE524D" w14:textId="77777777" w:rsidR="00C342C4" w:rsidRDefault="00C342C4">
      <w:pPr>
        <w:pStyle w:val="Heading3"/>
        <w:keepLines/>
      </w:pPr>
      <w:r>
        <w:t>Outage</w:t>
      </w:r>
    </w:p>
    <w:p w14:paraId="739818E7" w14:textId="77777777" w:rsidR="00C342C4" w:rsidRDefault="00C342C4">
      <w:pPr>
        <w:pStyle w:val="Heading3"/>
        <w:keepLines/>
      </w:pPr>
      <w:r>
        <w:t>Outage Change</w:t>
      </w:r>
    </w:p>
    <w:p w14:paraId="2D005A51" w14:textId="77777777" w:rsidR="00C342C4" w:rsidRDefault="00C342C4">
      <w:pPr>
        <w:pStyle w:val="Heading3"/>
        <w:keepLines/>
      </w:pPr>
      <w:r>
        <w:t>Outage Plan</w:t>
      </w:r>
    </w:p>
    <w:p w14:paraId="0195ADC5" w14:textId="77777777" w:rsidR="00C342C4" w:rsidRDefault="00C342C4">
      <w:pPr>
        <w:pStyle w:val="Heading3"/>
        <w:keepLines/>
      </w:pPr>
      <w:r>
        <w:t>Party</w:t>
      </w:r>
    </w:p>
    <w:p w14:paraId="663817F6" w14:textId="77777777" w:rsidR="00C342C4" w:rsidRDefault="00C342C4">
      <w:pPr>
        <w:pStyle w:val="Heading3"/>
        <w:keepLines/>
      </w:pPr>
      <w:r>
        <w:t>Plant</w:t>
      </w:r>
    </w:p>
    <w:p w14:paraId="10FC1775" w14:textId="77777777" w:rsidR="00C342C4" w:rsidRDefault="00C342C4">
      <w:pPr>
        <w:pStyle w:val="Heading3"/>
        <w:keepLines/>
      </w:pPr>
      <w:r>
        <w:t>Transmission Owner</w:t>
      </w:r>
    </w:p>
    <w:p w14:paraId="321C8F57" w14:textId="77777777" w:rsidR="00C342C4" w:rsidRDefault="00C342C4">
      <w:pPr>
        <w:pStyle w:val="Heading3"/>
        <w:keepLines/>
      </w:pPr>
      <w:r>
        <w:t>Transmission System</w:t>
      </w:r>
    </w:p>
    <w:p w14:paraId="0CB3BA0D" w14:textId="77777777" w:rsidR="00C342C4" w:rsidRDefault="00C342C4">
      <w:pPr>
        <w:pStyle w:val="Heading3"/>
        <w:keepLines/>
      </w:pPr>
      <w:r>
        <w:t>User</w:t>
      </w:r>
    </w:p>
    <w:p w14:paraId="65F53619" w14:textId="77777777" w:rsidR="00C342C4" w:rsidRDefault="00C342C4">
      <w:pPr>
        <w:pStyle w:val="Heading3"/>
        <w:keepLines/>
        <w:rPr>
          <w:b/>
        </w:rPr>
      </w:pPr>
    </w:p>
    <w:p w14:paraId="0B2951D3" w14:textId="77777777" w:rsidR="00C342C4" w:rsidRDefault="00C342C4">
      <w:pPr>
        <w:pStyle w:val="Heading3"/>
        <w:keepLines/>
        <w:rPr>
          <w:b/>
        </w:rPr>
      </w:pPr>
      <w:r>
        <w:rPr>
          <w:b/>
        </w:rPr>
        <w:t>Grid Code Definitions</w:t>
      </w:r>
    </w:p>
    <w:p w14:paraId="4B34BEFA" w14:textId="77777777" w:rsidR="00C342C4" w:rsidRDefault="00C342C4">
      <w:pPr>
        <w:pStyle w:val="Heading3"/>
        <w:keepLines/>
      </w:pPr>
      <w:r>
        <w:t>Control Engineer</w:t>
      </w:r>
    </w:p>
    <w:p w14:paraId="418F66EB" w14:textId="77777777" w:rsidR="00C342C4" w:rsidRDefault="00C342C4">
      <w:pPr>
        <w:pStyle w:val="Heading3"/>
        <w:keepLines/>
      </w:pPr>
      <w:r>
        <w:t>Control Phase</w:t>
      </w:r>
    </w:p>
    <w:p w14:paraId="356C2701" w14:textId="77777777" w:rsidR="00C342C4" w:rsidRDefault="00C342C4">
      <w:pPr>
        <w:pStyle w:val="Heading3"/>
        <w:keepLines/>
      </w:pPr>
    </w:p>
    <w:p w14:paraId="11211ED8" w14:textId="77777777" w:rsidR="00C342C4" w:rsidRDefault="00C342C4">
      <w:pPr>
        <w:pStyle w:val="Left15"/>
        <w:keepNext/>
        <w:keepLines/>
        <w:ind w:left="0"/>
        <w:rPr>
          <w:b/>
        </w:rPr>
      </w:pPr>
      <w:r>
        <w:rPr>
          <w:b/>
        </w:rPr>
        <w:t>Definition used from other STCPs:</w:t>
      </w:r>
    </w:p>
    <w:p w14:paraId="3EA8F0E7" w14:textId="0562C8CD" w:rsidR="00C342C4" w:rsidRDefault="00AE56A5">
      <w:pPr>
        <w:pStyle w:val="Heading3"/>
        <w:keepLines/>
      </w:pPr>
      <w:r>
        <w:t>The Company</w:t>
      </w:r>
      <w:r w:rsidR="00C342C4">
        <w:t xml:space="preserve"> Outage Database</w:t>
      </w:r>
      <w:r w:rsidR="00C342C4">
        <w:tab/>
        <w:t>STCP 11-1</w:t>
      </w:r>
    </w:p>
    <w:p w14:paraId="722E9CBD" w14:textId="77777777" w:rsidR="00C342C4" w:rsidRDefault="00C342C4">
      <w:pPr>
        <w:pStyle w:val="Heading3"/>
        <w:keepLines/>
      </w:pPr>
      <w:r>
        <w:t>Opportunity Outages</w:t>
      </w:r>
      <w:r>
        <w:tab/>
      </w:r>
      <w:r>
        <w:tab/>
        <w:t>STCP 11-1</w:t>
      </w:r>
    </w:p>
    <w:p w14:paraId="0140022A" w14:textId="77777777" w:rsidR="00C342C4" w:rsidRDefault="00C342C4">
      <w:pPr>
        <w:pStyle w:val="Heading3"/>
        <w:keepLines/>
      </w:pPr>
      <w:r>
        <w:t>Outage Request</w:t>
      </w:r>
      <w:r>
        <w:tab/>
      </w:r>
      <w:r>
        <w:tab/>
        <w:t>STCP 11-2</w:t>
      </w:r>
    </w:p>
    <w:p w14:paraId="0F9FB058" w14:textId="77777777" w:rsidR="00C342C4" w:rsidRDefault="00C342C4">
      <w:pPr>
        <w:pStyle w:val="Heading3"/>
        <w:keepLines/>
      </w:pPr>
      <w:r>
        <w:t>Plan Freeze</w:t>
      </w:r>
      <w:r>
        <w:tab/>
      </w:r>
      <w:r>
        <w:tab/>
      </w:r>
      <w:r>
        <w:tab/>
        <w:t>STCP 11-1</w:t>
      </w:r>
    </w:p>
    <w:p w14:paraId="7C3CE473" w14:textId="77777777" w:rsidR="00C342C4" w:rsidRDefault="00C342C4">
      <w:pPr>
        <w:pStyle w:val="Heading3"/>
        <w:keepLines/>
      </w:pPr>
      <w:r>
        <w:t>Plan Year</w:t>
      </w:r>
      <w:r>
        <w:tab/>
      </w:r>
      <w:r>
        <w:tab/>
      </w:r>
      <w:r>
        <w:tab/>
        <w:t>STCP 11-1</w:t>
      </w:r>
    </w:p>
    <w:p w14:paraId="47151C3B" w14:textId="77777777" w:rsidR="00C342C4" w:rsidRDefault="00C342C4">
      <w:pPr>
        <w:pStyle w:val="Heading3"/>
        <w:keepLines/>
      </w:pPr>
    </w:p>
    <w:p w14:paraId="0FE8DCD4" w14:textId="77777777" w:rsidR="00C342C4" w:rsidRDefault="00C342C4">
      <w:pPr>
        <w:keepNext/>
        <w:keepLines/>
      </w:pPr>
    </w:p>
    <w:p w14:paraId="736C58E0" w14:textId="77777777" w:rsidR="00C342C4" w:rsidRDefault="00C342C4">
      <w:pPr>
        <w:keepNext/>
        <w:keepLines/>
      </w:pPr>
    </w:p>
    <w:sectPr w:rsidR="00C342C4">
      <w:headerReference w:type="default" r:id="rId16"/>
      <w:footerReference w:type="default" r:id="rId17"/>
      <w:pgSz w:w="11906" w:h="16838"/>
      <w:pgMar w:top="1440" w:right="1800" w:bottom="144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0E57E" w14:textId="77777777" w:rsidR="006A37D3" w:rsidRDefault="006A37D3">
      <w:r>
        <w:separator/>
      </w:r>
    </w:p>
  </w:endnote>
  <w:endnote w:type="continuationSeparator" w:id="0">
    <w:p w14:paraId="017D11D0" w14:textId="77777777" w:rsidR="006A37D3" w:rsidRDefault="006A3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3097A" w14:textId="77777777" w:rsidR="00C342C4" w:rsidRDefault="00C342C4">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97990">
      <w:rPr>
        <w:noProof/>
        <w:snapToGrid w:val="0"/>
      </w:rPr>
      <w:t>13</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97990">
      <w:rPr>
        <w:noProof/>
        <w:snapToGrid w:val="0"/>
      </w:rPr>
      <w:t>13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70C2A" w14:textId="77777777" w:rsidR="006A37D3" w:rsidRDefault="006A37D3">
      <w:r>
        <w:separator/>
      </w:r>
    </w:p>
  </w:footnote>
  <w:footnote w:type="continuationSeparator" w:id="0">
    <w:p w14:paraId="729CF16E" w14:textId="77777777" w:rsidR="006A37D3" w:rsidRDefault="006A3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009F7" w14:textId="0E905302" w:rsidR="00C342C4" w:rsidRDefault="00C342C4">
    <w:pPr>
      <w:pStyle w:val="Header"/>
      <w:spacing w:before="60" w:after="60"/>
    </w:pPr>
    <w:r>
      <w:t>STCP 11-3 TO Outage Change Costing</w:t>
    </w:r>
  </w:p>
  <w:p w14:paraId="763B2138" w14:textId="3B919A63" w:rsidR="00C342C4" w:rsidRDefault="00C53856" w:rsidP="00C53856">
    <w:pPr>
      <w:pStyle w:val="Header"/>
    </w:pPr>
    <w:r w:rsidRPr="003F6EFE">
      <w:t xml:space="preserve">Issue </w:t>
    </w:r>
    <w:r w:rsidRPr="00872F5B">
      <w:t>00</w:t>
    </w:r>
    <w:r w:rsidR="00E150E1" w:rsidRPr="00872F5B">
      <w:t>6</w:t>
    </w:r>
    <w:r w:rsidRPr="00872F5B">
      <w:t xml:space="preserve"> </w:t>
    </w:r>
    <w:r w:rsidR="003F6EFE" w:rsidRPr="00872F5B">
      <w:t>–</w:t>
    </w:r>
    <w:r w:rsidRPr="00872F5B">
      <w:t xml:space="preserve"> </w:t>
    </w:r>
    <w:r w:rsidR="006D577A">
      <w:t>25</w:t>
    </w:r>
    <w:r w:rsidR="00AD0428" w:rsidRPr="00872F5B">
      <w:t>/04/20</w:t>
    </w:r>
    <w:r w:rsidR="00B46C70" w:rsidRPr="00872F5B">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01BF7"/>
    <w:multiLevelType w:val="hybridMultilevel"/>
    <w:tmpl w:val="0464F226"/>
    <w:lvl w:ilvl="0" w:tplc="96EC76D0">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EDB1E84"/>
    <w:multiLevelType w:val="multilevel"/>
    <w:tmpl w:val="7AE0867E"/>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AF4A3D"/>
    <w:multiLevelType w:val="multilevel"/>
    <w:tmpl w:val="7AE0867E"/>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4320449"/>
    <w:multiLevelType w:val="multilevel"/>
    <w:tmpl w:val="DE52B0E2"/>
    <w:lvl w:ilvl="0">
      <w:start w:val="5"/>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Bold" w:hAnsi="Arial Bold"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D091AAA"/>
    <w:multiLevelType w:val="multilevel"/>
    <w:tmpl w:val="0E26041E"/>
    <w:lvl w:ilvl="0">
      <w:start w:val="3"/>
      <w:numFmt w:val="decimal"/>
      <w:lvlText w:val="%1"/>
      <w:lvlJc w:val="left"/>
      <w:pPr>
        <w:tabs>
          <w:tab w:val="num" w:pos="851"/>
        </w:tabs>
        <w:ind w:left="851" w:hanging="851"/>
      </w:pPr>
      <w:rPr>
        <w:rFonts w:ascii="Arial" w:hAnsi="Arial"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DDF2F31"/>
    <w:multiLevelType w:val="multilevel"/>
    <w:tmpl w:val="9C8E5E38"/>
    <w:lvl w:ilvl="0">
      <w:start w:val="2"/>
      <w:numFmt w:val="decimal"/>
      <w:lvlText w:val="%1."/>
      <w:lvlJc w:val="left"/>
      <w:pPr>
        <w:tabs>
          <w:tab w:val="num" w:pos="360"/>
        </w:tabs>
        <w:ind w:left="360" w:hanging="360"/>
      </w:pPr>
      <w:rPr>
        <w:rFonts w:hint="default"/>
        <w:b/>
        <w:i w:val="0"/>
        <w:sz w:val="28"/>
      </w:rPr>
    </w:lvl>
    <w:lvl w:ilvl="1">
      <w:start w:val="1"/>
      <w:numFmt w:val="decimal"/>
      <w:lvlText w:val="%1.%2."/>
      <w:lvlJc w:val="left"/>
      <w:pPr>
        <w:tabs>
          <w:tab w:val="num" w:pos="792"/>
        </w:tabs>
        <w:ind w:left="792" w:hanging="432"/>
      </w:pPr>
      <w:rPr>
        <w:rFonts w:hint="default"/>
        <w:b/>
        <w:i/>
        <w:sz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89654552"/>
      <w:numFmt w:val="decimal"/>
      <w:lvlText w:val="%1.%2.%3.%4.%5."/>
      <w:lvlJc w:val="left"/>
      <w:pPr>
        <w:tabs>
          <w:tab w:val="num" w:pos="2520"/>
        </w:tabs>
        <w:ind w:left="2232" w:hanging="792"/>
      </w:pPr>
      <w:rPr>
        <w:rFonts w:hint="default"/>
      </w:rPr>
    </w:lvl>
    <w:lvl w:ilvl="5">
      <w:start w:val="32767"/>
      <w:numFmt w:val="decimal"/>
      <w:lvlText w:val="%1.%2.%3.%4.%5.%6."/>
      <w:lvlJc w:val="left"/>
      <w:pPr>
        <w:tabs>
          <w:tab w:val="num" w:pos="3240"/>
        </w:tabs>
        <w:ind w:left="2736" w:hanging="936"/>
      </w:pPr>
      <w:rPr>
        <w:rFonts w:hint="default"/>
      </w:rPr>
    </w:lvl>
    <w:lvl w:ilvl="6">
      <w:numFmt w:val="decimal"/>
      <w:lvlText w:val="%1.%2.%3.%4.%5.%6.%7."/>
      <w:lvlJc w:val="left"/>
      <w:pPr>
        <w:tabs>
          <w:tab w:val="num" w:pos="3600"/>
        </w:tabs>
        <w:ind w:left="3240" w:hanging="1080"/>
      </w:pPr>
      <w:rPr>
        <w:rFonts w:hint="default"/>
      </w:rPr>
    </w:lvl>
    <w:lvl w:ilvl="7">
      <w:start w:val="12037"/>
      <w:numFmt w:val="decimal"/>
      <w:lvlText w:val="%1.%2.%3.%4.%5.%6.%7.%8."/>
      <w:lvlJc w:val="left"/>
      <w:pPr>
        <w:tabs>
          <w:tab w:val="num" w:pos="4320"/>
        </w:tabs>
        <w:ind w:left="3744" w:hanging="1224"/>
      </w:pPr>
      <w:rPr>
        <w:rFonts w:hint="default"/>
      </w:rPr>
    </w:lvl>
    <w:lvl w:ilvl="8">
      <w:start w:val="32767"/>
      <w:numFmt w:val="decimal"/>
      <w:lvlText w:val="%1.%2.%3.%4.%5.%6.%7.%8.%9."/>
      <w:lvlJc w:val="left"/>
      <w:pPr>
        <w:tabs>
          <w:tab w:val="num" w:pos="4680"/>
        </w:tabs>
        <w:ind w:left="4320" w:hanging="1440"/>
      </w:pPr>
      <w:rPr>
        <w:rFonts w:hint="default"/>
      </w:rPr>
    </w:lvl>
  </w:abstractNum>
  <w:abstractNum w:abstractNumId="7" w15:restartNumberingAfterBreak="0">
    <w:nsid w:val="211A07C0"/>
    <w:multiLevelType w:val="multilevel"/>
    <w:tmpl w:val="0E26041E"/>
    <w:lvl w:ilvl="0">
      <w:start w:val="3"/>
      <w:numFmt w:val="decimal"/>
      <w:lvlText w:val="%1"/>
      <w:lvlJc w:val="left"/>
      <w:pPr>
        <w:tabs>
          <w:tab w:val="num" w:pos="851"/>
        </w:tabs>
        <w:ind w:left="851" w:hanging="851"/>
      </w:pPr>
      <w:rPr>
        <w:rFonts w:ascii="Arial" w:hAnsi="Arial"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2377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97C9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B4244A"/>
    <w:multiLevelType w:val="multilevel"/>
    <w:tmpl w:val="7AE0867E"/>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C7420F2"/>
    <w:multiLevelType w:val="multilevel"/>
    <w:tmpl w:val="61FED2D8"/>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6"/>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04A35E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43648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BB675A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F9737E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B10C9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6415FE3"/>
    <w:multiLevelType w:val="multilevel"/>
    <w:tmpl w:val="26E2FFD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304"/>
        </w:tabs>
        <w:ind w:left="1304" w:hanging="1304"/>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2552"/>
        </w:tabs>
        <w:ind w:left="2552" w:hanging="2552"/>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9" w15:restartNumberingAfterBreak="0">
    <w:nsid w:val="485403C1"/>
    <w:multiLevelType w:val="multilevel"/>
    <w:tmpl w:val="ADCCD550"/>
    <w:lvl w:ilvl="0">
      <w:start w:val="2"/>
      <w:numFmt w:val="decimal"/>
      <w:lvlText w:val="%1"/>
      <w:lvlJc w:val="left"/>
      <w:pPr>
        <w:tabs>
          <w:tab w:val="num" w:pos="851"/>
        </w:tabs>
        <w:ind w:left="851" w:hanging="851"/>
      </w:pPr>
      <w:rPr>
        <w:rFonts w:ascii="Arial Bold" w:hAnsi="Arial Bold" w:hint="default"/>
        <w:b/>
        <w:i w:val="0"/>
        <w:caps/>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A3B7C50"/>
    <w:multiLevelType w:val="multilevel"/>
    <w:tmpl w:val="D0A612CC"/>
    <w:lvl w:ilvl="0">
      <w:start w:val="4"/>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B937A25"/>
    <w:multiLevelType w:val="multilevel"/>
    <w:tmpl w:val="0F441450"/>
    <w:lvl w:ilvl="0">
      <w:start w:val="1"/>
      <w:numFmt w:val="decimal"/>
      <w:lvlText w:val="%1."/>
      <w:lvlJc w:val="left"/>
      <w:pPr>
        <w:tabs>
          <w:tab w:val="num" w:pos="360"/>
        </w:tabs>
        <w:ind w:left="360" w:hanging="360"/>
      </w:pPr>
      <w:rPr>
        <w:rFonts w:hint="default"/>
        <w:b/>
        <w:i w:val="0"/>
        <w:sz w:val="28"/>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89654552"/>
      <w:numFmt w:val="decimal"/>
      <w:lvlText w:val="%1.%2.%3.%4.%5."/>
      <w:lvlJc w:val="left"/>
      <w:pPr>
        <w:tabs>
          <w:tab w:val="num" w:pos="2520"/>
        </w:tabs>
        <w:ind w:left="2232" w:hanging="792"/>
      </w:pPr>
      <w:rPr>
        <w:rFonts w:hint="default"/>
      </w:rPr>
    </w:lvl>
    <w:lvl w:ilvl="5">
      <w:start w:val="32767"/>
      <w:numFmt w:val="decimal"/>
      <w:lvlText w:val="%1.%2.%3.%4.%5.%6."/>
      <w:lvlJc w:val="left"/>
      <w:pPr>
        <w:tabs>
          <w:tab w:val="num" w:pos="3240"/>
        </w:tabs>
        <w:ind w:left="2736" w:hanging="936"/>
      </w:pPr>
      <w:rPr>
        <w:rFonts w:hint="default"/>
      </w:rPr>
    </w:lvl>
    <w:lvl w:ilvl="6">
      <w:numFmt w:val="decimal"/>
      <w:lvlText w:val="%1.%2.%3.%4.%5.%6.%7."/>
      <w:lvlJc w:val="left"/>
      <w:pPr>
        <w:tabs>
          <w:tab w:val="num" w:pos="3600"/>
        </w:tabs>
        <w:ind w:left="3240" w:hanging="1080"/>
      </w:pPr>
      <w:rPr>
        <w:rFonts w:hint="default"/>
      </w:rPr>
    </w:lvl>
    <w:lvl w:ilvl="7">
      <w:start w:val="12037"/>
      <w:numFmt w:val="decimal"/>
      <w:lvlText w:val="%1.%2.%3.%4.%5.%6.%7.%8."/>
      <w:lvlJc w:val="left"/>
      <w:pPr>
        <w:tabs>
          <w:tab w:val="num" w:pos="4320"/>
        </w:tabs>
        <w:ind w:left="3744" w:hanging="1224"/>
      </w:pPr>
      <w:rPr>
        <w:rFonts w:hint="default"/>
      </w:rPr>
    </w:lvl>
    <w:lvl w:ilvl="8">
      <w:start w:val="32767"/>
      <w:numFmt w:val="decimal"/>
      <w:lvlText w:val="%1.%2.%3.%4.%5.%6.%7.%8.%9."/>
      <w:lvlJc w:val="left"/>
      <w:pPr>
        <w:tabs>
          <w:tab w:val="num" w:pos="4680"/>
        </w:tabs>
        <w:ind w:left="4320" w:hanging="1440"/>
      </w:pPr>
      <w:rPr>
        <w:rFonts w:hint="default"/>
      </w:rPr>
    </w:lvl>
  </w:abstractNum>
  <w:abstractNum w:abstractNumId="22" w15:restartNumberingAfterBreak="0">
    <w:nsid w:val="4F48455B"/>
    <w:multiLevelType w:val="hybridMultilevel"/>
    <w:tmpl w:val="DE3059D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53F1F6C"/>
    <w:multiLevelType w:val="multilevel"/>
    <w:tmpl w:val="32BCDC24"/>
    <w:lvl w:ilvl="0">
      <w:start w:val="3"/>
      <w:numFmt w:val="decimal"/>
      <w:lvlText w:val="%1"/>
      <w:lvlJc w:val="left"/>
      <w:pPr>
        <w:tabs>
          <w:tab w:val="num" w:pos="851"/>
        </w:tabs>
        <w:ind w:left="851" w:hanging="851"/>
      </w:pPr>
      <w:rPr>
        <w:rFonts w:ascii="Arial" w:hAnsi="Arial"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4"/>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C1429B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E761DF6"/>
    <w:multiLevelType w:val="multilevel"/>
    <w:tmpl w:val="3D0AFF72"/>
    <w:lvl w:ilvl="0">
      <w:start w:val="3"/>
      <w:numFmt w:val="decimal"/>
      <w:lvlText w:val="%1"/>
      <w:lvlJc w:val="left"/>
      <w:pPr>
        <w:tabs>
          <w:tab w:val="num" w:pos="851"/>
        </w:tabs>
        <w:ind w:left="851" w:hanging="851"/>
      </w:pPr>
      <w:rPr>
        <w:rFonts w:ascii="Arial Bold" w:hAnsi="Arial Bold" w:hint="default"/>
        <w:b/>
        <w:i w:val="0"/>
        <w:caps/>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851"/>
        </w:tabs>
        <w:ind w:left="851" w:hanging="851"/>
      </w:pPr>
      <w:rPr>
        <w:rFonts w:ascii="Arial Bold" w:hAnsi="Arial Bold"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476959"/>
    <w:multiLevelType w:val="multilevel"/>
    <w:tmpl w:val="094CFCA8"/>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423D6F"/>
    <w:multiLevelType w:val="multilevel"/>
    <w:tmpl w:val="8444B07C"/>
    <w:lvl w:ilvl="0">
      <w:start w:val="5"/>
      <w:numFmt w:val="decimal"/>
      <w:lvlText w:val="%1"/>
      <w:lvlJc w:val="left"/>
      <w:pPr>
        <w:tabs>
          <w:tab w:val="num" w:pos="851"/>
        </w:tabs>
        <w:ind w:left="851" w:hanging="851"/>
      </w:pPr>
      <w:rPr>
        <w:rFonts w:ascii="Arial" w:hAnsi="Arial"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761649"/>
    <w:multiLevelType w:val="multilevel"/>
    <w:tmpl w:val="AAEA74AC"/>
    <w:lvl w:ilvl="0">
      <w:start w:val="4"/>
      <w:numFmt w:val="decimal"/>
      <w:lvlText w:val="%1"/>
      <w:lvlJc w:val="left"/>
      <w:pPr>
        <w:tabs>
          <w:tab w:val="num" w:pos="851"/>
        </w:tabs>
        <w:ind w:left="851" w:hanging="851"/>
      </w:pPr>
      <w:rPr>
        <w:rFonts w:ascii="Arial Bold" w:hAnsi="Arial Bold" w:hint="default"/>
        <w:b/>
        <w:i w:val="0"/>
        <w:caps/>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2C9795D"/>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30" w15:restartNumberingAfterBreak="0">
    <w:nsid w:val="634B7785"/>
    <w:multiLevelType w:val="multilevel"/>
    <w:tmpl w:val="70ACD69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sz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89654552"/>
      <w:numFmt w:val="decimal"/>
      <w:lvlText w:val="%1.%2.%3.%4.%5."/>
      <w:lvlJc w:val="left"/>
      <w:pPr>
        <w:tabs>
          <w:tab w:val="num" w:pos="2520"/>
        </w:tabs>
        <w:ind w:left="2232" w:hanging="792"/>
      </w:pPr>
      <w:rPr>
        <w:rFonts w:hint="default"/>
      </w:rPr>
    </w:lvl>
    <w:lvl w:ilvl="5">
      <w:start w:val="32767"/>
      <w:numFmt w:val="decimal"/>
      <w:lvlText w:val="%1.%2.%3.%4.%5.%6."/>
      <w:lvlJc w:val="left"/>
      <w:pPr>
        <w:tabs>
          <w:tab w:val="num" w:pos="3240"/>
        </w:tabs>
        <w:ind w:left="2736" w:hanging="936"/>
      </w:pPr>
      <w:rPr>
        <w:rFonts w:hint="default"/>
      </w:rPr>
    </w:lvl>
    <w:lvl w:ilvl="6">
      <w:numFmt w:val="decimal"/>
      <w:lvlText w:val="%1.%2.%3.%4.%5.%6.%7."/>
      <w:lvlJc w:val="left"/>
      <w:pPr>
        <w:tabs>
          <w:tab w:val="num" w:pos="3600"/>
        </w:tabs>
        <w:ind w:left="3240" w:hanging="1080"/>
      </w:pPr>
      <w:rPr>
        <w:rFonts w:hint="default"/>
      </w:rPr>
    </w:lvl>
    <w:lvl w:ilvl="7">
      <w:start w:val="12037"/>
      <w:numFmt w:val="decimal"/>
      <w:lvlText w:val="%1.%2.%3.%4.%5.%6.%7.%8."/>
      <w:lvlJc w:val="left"/>
      <w:pPr>
        <w:tabs>
          <w:tab w:val="num" w:pos="4320"/>
        </w:tabs>
        <w:ind w:left="3744" w:hanging="1224"/>
      </w:pPr>
      <w:rPr>
        <w:rFonts w:hint="default"/>
      </w:rPr>
    </w:lvl>
    <w:lvl w:ilvl="8">
      <w:start w:val="32767"/>
      <w:numFmt w:val="decimal"/>
      <w:lvlText w:val="%1.%2.%3.%4.%5.%6.%7.%8.%9."/>
      <w:lvlJc w:val="left"/>
      <w:pPr>
        <w:tabs>
          <w:tab w:val="num" w:pos="4680"/>
        </w:tabs>
        <w:ind w:left="4320" w:hanging="1440"/>
      </w:pPr>
      <w:rPr>
        <w:rFonts w:hint="default"/>
      </w:rPr>
    </w:lvl>
  </w:abstractNum>
  <w:abstractNum w:abstractNumId="31" w15:restartNumberingAfterBreak="0">
    <w:nsid w:val="716F7C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25F0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7432996"/>
    <w:multiLevelType w:val="multilevel"/>
    <w:tmpl w:val="7FE054BA"/>
    <w:lvl w:ilvl="0">
      <w:start w:val="3"/>
      <w:numFmt w:val="upperLetter"/>
      <w:lvlText w:val="%1"/>
      <w:lvlJc w:val="left"/>
      <w:pPr>
        <w:tabs>
          <w:tab w:val="num" w:pos="851"/>
        </w:tabs>
        <w:ind w:left="851" w:hanging="851"/>
      </w:pPr>
      <w:rPr>
        <w:rFonts w:ascii="Arial" w:hAnsi="Arial"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D.%2"/>
      <w:lvlJc w:val="left"/>
      <w:pPr>
        <w:tabs>
          <w:tab w:val="num" w:pos="851"/>
        </w:tabs>
        <w:ind w:left="851" w:hanging="851"/>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9B73462"/>
    <w:multiLevelType w:val="multilevel"/>
    <w:tmpl w:val="7AE0867E"/>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DCA0DF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493372095">
    <w:abstractNumId w:val="18"/>
  </w:num>
  <w:num w:numId="2" w16cid:durableId="1890340040">
    <w:abstractNumId w:val="13"/>
  </w:num>
  <w:num w:numId="3" w16cid:durableId="1090732829">
    <w:abstractNumId w:val="14"/>
  </w:num>
  <w:num w:numId="4" w16cid:durableId="1736931470">
    <w:abstractNumId w:val="15"/>
  </w:num>
  <w:num w:numId="5" w16cid:durableId="306053658">
    <w:abstractNumId w:val="17"/>
  </w:num>
  <w:num w:numId="6" w16cid:durableId="2073846834">
    <w:abstractNumId w:val="32"/>
  </w:num>
  <w:num w:numId="7" w16cid:durableId="2021811241">
    <w:abstractNumId w:val="12"/>
  </w:num>
  <w:num w:numId="8" w16cid:durableId="1085689999">
    <w:abstractNumId w:val="8"/>
  </w:num>
  <w:num w:numId="9" w16cid:durableId="1623808158">
    <w:abstractNumId w:val="35"/>
  </w:num>
  <w:num w:numId="10" w16cid:durableId="524056855">
    <w:abstractNumId w:val="29"/>
  </w:num>
  <w:num w:numId="11" w16cid:durableId="862935074">
    <w:abstractNumId w:val="21"/>
  </w:num>
  <w:num w:numId="12" w16cid:durableId="783035618">
    <w:abstractNumId w:val="6"/>
  </w:num>
  <w:num w:numId="13" w16cid:durableId="1820420820">
    <w:abstractNumId w:val="19"/>
  </w:num>
  <w:num w:numId="14" w16cid:durableId="1035423632">
    <w:abstractNumId w:val="7"/>
  </w:num>
  <w:num w:numId="15" w16cid:durableId="1329168259">
    <w:abstractNumId w:val="3"/>
  </w:num>
  <w:num w:numId="16" w16cid:durableId="625351924">
    <w:abstractNumId w:val="11"/>
  </w:num>
  <w:num w:numId="17" w16cid:durableId="379936953">
    <w:abstractNumId w:val="23"/>
  </w:num>
  <w:num w:numId="18" w16cid:durableId="1759790796">
    <w:abstractNumId w:val="25"/>
  </w:num>
  <w:num w:numId="19" w16cid:durableId="895816096">
    <w:abstractNumId w:val="20"/>
  </w:num>
  <w:num w:numId="20" w16cid:durableId="881668362">
    <w:abstractNumId w:val="28"/>
  </w:num>
  <w:num w:numId="21" w16cid:durableId="1482775682">
    <w:abstractNumId w:val="27"/>
  </w:num>
  <w:num w:numId="22" w16cid:durableId="2035762486">
    <w:abstractNumId w:val="4"/>
  </w:num>
  <w:num w:numId="23" w16cid:durableId="2095937011">
    <w:abstractNumId w:val="33"/>
  </w:num>
  <w:num w:numId="24" w16cid:durableId="1288974340">
    <w:abstractNumId w:val="24"/>
  </w:num>
  <w:num w:numId="25" w16cid:durableId="1765223561">
    <w:abstractNumId w:val="9"/>
  </w:num>
  <w:num w:numId="26" w16cid:durableId="77601891">
    <w:abstractNumId w:val="31"/>
  </w:num>
  <w:num w:numId="27" w16cid:durableId="1161038930">
    <w:abstractNumId w:val="2"/>
  </w:num>
  <w:num w:numId="28" w16cid:durableId="1782648289">
    <w:abstractNumId w:val="30"/>
  </w:num>
  <w:num w:numId="29" w16cid:durableId="819615430">
    <w:abstractNumId w:val="22"/>
  </w:num>
  <w:num w:numId="30" w16cid:durableId="1100417164">
    <w:abstractNumId w:val="16"/>
  </w:num>
  <w:num w:numId="31" w16cid:durableId="1083114013">
    <w:abstractNumId w:val="5"/>
  </w:num>
  <w:num w:numId="32" w16cid:durableId="940989862">
    <w:abstractNumId w:val="1"/>
  </w:num>
  <w:num w:numId="33" w16cid:durableId="997079848">
    <w:abstractNumId w:val="10"/>
  </w:num>
  <w:num w:numId="34" w16cid:durableId="579876212">
    <w:abstractNumId w:val="26"/>
  </w:num>
  <w:num w:numId="35" w16cid:durableId="1043287950">
    <w:abstractNumId w:val="0"/>
  </w:num>
  <w:num w:numId="36" w16cid:durableId="730688068">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2C4"/>
    <w:rsid w:val="00052D67"/>
    <w:rsid w:val="0007184B"/>
    <w:rsid w:val="00096D40"/>
    <w:rsid w:val="000B0576"/>
    <w:rsid w:val="000B4B53"/>
    <w:rsid w:val="000D4FD9"/>
    <w:rsid w:val="000D7B31"/>
    <w:rsid w:val="000F15F1"/>
    <w:rsid w:val="00124483"/>
    <w:rsid w:val="00133887"/>
    <w:rsid w:val="001B1D5E"/>
    <w:rsid w:val="001C2952"/>
    <w:rsid w:val="001E3EC4"/>
    <w:rsid w:val="001E5531"/>
    <w:rsid w:val="00211DCA"/>
    <w:rsid w:val="002248C4"/>
    <w:rsid w:val="00276FD8"/>
    <w:rsid w:val="003561A1"/>
    <w:rsid w:val="00366EC5"/>
    <w:rsid w:val="003D51B8"/>
    <w:rsid w:val="003F6EFE"/>
    <w:rsid w:val="00414005"/>
    <w:rsid w:val="00424A6C"/>
    <w:rsid w:val="00430C19"/>
    <w:rsid w:val="00450D01"/>
    <w:rsid w:val="00465832"/>
    <w:rsid w:val="00480133"/>
    <w:rsid w:val="004A67E1"/>
    <w:rsid w:val="004B0198"/>
    <w:rsid w:val="004C15EB"/>
    <w:rsid w:val="004C7621"/>
    <w:rsid w:val="004E0A03"/>
    <w:rsid w:val="00507B1A"/>
    <w:rsid w:val="00516297"/>
    <w:rsid w:val="0052440E"/>
    <w:rsid w:val="005248F5"/>
    <w:rsid w:val="00525201"/>
    <w:rsid w:val="005262E4"/>
    <w:rsid w:val="005361A3"/>
    <w:rsid w:val="00544FDD"/>
    <w:rsid w:val="0058243E"/>
    <w:rsid w:val="005A65F1"/>
    <w:rsid w:val="005C09B2"/>
    <w:rsid w:val="006230E4"/>
    <w:rsid w:val="00655A5B"/>
    <w:rsid w:val="006616CF"/>
    <w:rsid w:val="006A37D3"/>
    <w:rsid w:val="006B1BAF"/>
    <w:rsid w:val="006D577A"/>
    <w:rsid w:val="00731692"/>
    <w:rsid w:val="00735FE8"/>
    <w:rsid w:val="00736D75"/>
    <w:rsid w:val="007424F3"/>
    <w:rsid w:val="00745482"/>
    <w:rsid w:val="00751B8D"/>
    <w:rsid w:val="007968D5"/>
    <w:rsid w:val="008226E2"/>
    <w:rsid w:val="00872F5B"/>
    <w:rsid w:val="00880D0E"/>
    <w:rsid w:val="008A50A3"/>
    <w:rsid w:val="008B5C55"/>
    <w:rsid w:val="0090326C"/>
    <w:rsid w:val="00903929"/>
    <w:rsid w:val="00910B3E"/>
    <w:rsid w:val="00911468"/>
    <w:rsid w:val="00951C27"/>
    <w:rsid w:val="00983857"/>
    <w:rsid w:val="009A3C90"/>
    <w:rsid w:val="009A5904"/>
    <w:rsid w:val="009A6E21"/>
    <w:rsid w:val="009D35C8"/>
    <w:rsid w:val="009E78F4"/>
    <w:rsid w:val="009F2302"/>
    <w:rsid w:val="00A27CC5"/>
    <w:rsid w:val="00A369E3"/>
    <w:rsid w:val="00A54A15"/>
    <w:rsid w:val="00A87794"/>
    <w:rsid w:val="00AD0428"/>
    <w:rsid w:val="00AD1E8B"/>
    <w:rsid w:val="00AD4B1A"/>
    <w:rsid w:val="00AE56A5"/>
    <w:rsid w:val="00B325BD"/>
    <w:rsid w:val="00B45329"/>
    <w:rsid w:val="00B46C70"/>
    <w:rsid w:val="00B5247F"/>
    <w:rsid w:val="00B744D5"/>
    <w:rsid w:val="00BA0B8B"/>
    <w:rsid w:val="00BB01D6"/>
    <w:rsid w:val="00BF18A9"/>
    <w:rsid w:val="00BF1BAB"/>
    <w:rsid w:val="00BF6551"/>
    <w:rsid w:val="00C342C4"/>
    <w:rsid w:val="00C45010"/>
    <w:rsid w:val="00C53856"/>
    <w:rsid w:val="00C80090"/>
    <w:rsid w:val="00C86693"/>
    <w:rsid w:val="00C97990"/>
    <w:rsid w:val="00CB1254"/>
    <w:rsid w:val="00CD1C73"/>
    <w:rsid w:val="00CD4C32"/>
    <w:rsid w:val="00CF0EF8"/>
    <w:rsid w:val="00CF3029"/>
    <w:rsid w:val="00D1428C"/>
    <w:rsid w:val="00D2535B"/>
    <w:rsid w:val="00D51D97"/>
    <w:rsid w:val="00D93F8A"/>
    <w:rsid w:val="00DA58A0"/>
    <w:rsid w:val="00DC0D93"/>
    <w:rsid w:val="00DC67FB"/>
    <w:rsid w:val="00DD1BFF"/>
    <w:rsid w:val="00E150E1"/>
    <w:rsid w:val="00E42F76"/>
    <w:rsid w:val="00E54F36"/>
    <w:rsid w:val="00E73479"/>
    <w:rsid w:val="00EB0FC6"/>
    <w:rsid w:val="00EE6C2D"/>
    <w:rsid w:val="00EF78BA"/>
    <w:rsid w:val="00F015B2"/>
    <w:rsid w:val="00F05EDA"/>
    <w:rsid w:val="00F10D2C"/>
    <w:rsid w:val="00F129AB"/>
    <w:rsid w:val="00F133F6"/>
    <w:rsid w:val="00F21914"/>
    <w:rsid w:val="00F46868"/>
    <w:rsid w:val="00F5787F"/>
    <w:rsid w:val="00F75301"/>
    <w:rsid w:val="00F818E8"/>
    <w:rsid w:val="00F85696"/>
    <w:rsid w:val="00F905B1"/>
    <w:rsid w:val="00FA18FC"/>
    <w:rsid w:val="00FA4D6B"/>
    <w:rsid w:val="00FA4D88"/>
    <w:rsid w:val="00FB16A2"/>
    <w:rsid w:val="18D8E2FB"/>
    <w:rsid w:val="1F27A70F"/>
    <w:rsid w:val="2F6635CF"/>
    <w:rsid w:val="6B943623"/>
    <w:rsid w:val="76FDB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707310E5"/>
  <w15:chartTrackingRefBased/>
  <w15:docId w15:val="{EE0B7DA2-1CA4-4D55-98AB-2748BE56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spacing w:after="120"/>
      <w:outlineLvl w:val="0"/>
    </w:pPr>
    <w:rPr>
      <w:rFonts w:ascii="Arial" w:hAnsi="Arial"/>
      <w:b/>
      <w:kern w:val="28"/>
      <w:sz w:val="28"/>
    </w:rPr>
  </w:style>
  <w:style w:type="paragraph" w:styleId="Heading2">
    <w:name w:val="heading 2"/>
    <w:basedOn w:val="Normal"/>
    <w:next w:val="Normal"/>
    <w:qFormat/>
    <w:pPr>
      <w:keepNext/>
      <w:spacing w:after="120"/>
      <w:outlineLvl w:val="1"/>
    </w:pPr>
    <w:rPr>
      <w:rFonts w:ascii="Arial" w:hAnsi="Arial"/>
      <w:b/>
      <w:i/>
      <w:sz w:val="24"/>
    </w:rPr>
  </w:style>
  <w:style w:type="paragraph" w:styleId="Heading3">
    <w:name w:val="heading 3"/>
    <w:basedOn w:val="Normal"/>
    <w:qFormat/>
    <w:pPr>
      <w:keepNext/>
      <w:spacing w:after="120"/>
      <w:outlineLvl w:val="2"/>
    </w:pPr>
    <w:rPr>
      <w:rFonts w:ascii="Arial" w:hAnsi="Arial"/>
    </w:rPr>
  </w:style>
  <w:style w:type="paragraph" w:styleId="Heading4">
    <w:name w:val="heading 4"/>
    <w:basedOn w:val="Normal"/>
    <w:next w:val="Normal"/>
    <w:qFormat/>
    <w:pPr>
      <w:keepNext/>
      <w:spacing w:after="120"/>
      <w:outlineLvl w:val="3"/>
    </w:pPr>
    <w:rPr>
      <w:rFonts w:ascii="Arial" w:hAnsi="Arial"/>
    </w:rPr>
  </w:style>
  <w:style w:type="paragraph" w:styleId="Heading5">
    <w:name w:val="heading 5"/>
    <w:basedOn w:val="Normal"/>
    <w:next w:val="Normal"/>
    <w:qFormat/>
    <w:pPr>
      <w:spacing w:after="120"/>
      <w:outlineLvl w:val="4"/>
    </w:pPr>
    <w:rPr>
      <w:rFonts w:ascii="Arial" w:hAnsi="Arial"/>
      <w:b/>
      <w:sz w:val="28"/>
    </w:rPr>
  </w:style>
  <w:style w:type="paragraph" w:styleId="Heading6">
    <w:name w:val="heading 6"/>
    <w:basedOn w:val="Normal"/>
    <w:next w:val="Normal"/>
    <w:qFormat/>
    <w:pPr>
      <w:keepNext/>
      <w:keepLines/>
      <w:jc w:val="center"/>
      <w:outlineLvl w:val="5"/>
    </w:pPr>
    <w:rPr>
      <w:rFonts w:ascii="Arial" w:hAnsi="Arial"/>
      <w:sz w:val="24"/>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120"/>
    </w:pPr>
    <w:rPr>
      <w:rFonts w:ascii="Arial" w:hAnsi="Arial"/>
    </w:rPr>
  </w:style>
  <w:style w:type="paragraph" w:styleId="Footer">
    <w:name w:val="footer"/>
    <w:basedOn w:val="Normal"/>
    <w:pPr>
      <w:tabs>
        <w:tab w:val="center" w:pos="4153"/>
        <w:tab w:val="right" w:pos="8306"/>
      </w:tabs>
      <w:spacing w:after="120"/>
    </w:pPr>
    <w:rPr>
      <w:rFonts w:ascii="Arial" w:hAnsi="Arial"/>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BulletList">
    <w:name w:val="Bullet List"/>
    <w:basedOn w:val="Normal"/>
    <w:pPr>
      <w:numPr>
        <w:numId w:val="27"/>
      </w:numPr>
      <w:spacing w:after="120"/>
    </w:pPr>
    <w:rPr>
      <w:rFonts w:ascii="Arial" w:hAnsi="Arial"/>
    </w:rPr>
  </w:style>
  <w:style w:type="paragraph" w:customStyle="1" w:styleId="Left15">
    <w:name w:val="Left 1.5"/>
    <w:basedOn w:val="Normal"/>
    <w:pPr>
      <w:spacing w:before="120" w:after="240"/>
      <w:ind w:left="851"/>
    </w:pPr>
    <w:rPr>
      <w:rFonts w:ascii="Arial" w:hAnsi="Arial"/>
    </w:rPr>
  </w:style>
  <w:style w:type="paragraph" w:styleId="BalloonText">
    <w:name w:val="Balloon Text"/>
    <w:basedOn w:val="Normal"/>
    <w:semiHidden/>
    <w:rsid w:val="00910B3E"/>
    <w:rPr>
      <w:rFonts w:ascii="Tahoma" w:hAnsi="Tahoma" w:cs="Tahoma"/>
      <w:sz w:val="16"/>
      <w:szCs w:val="16"/>
    </w:rPr>
  </w:style>
  <w:style w:type="table" w:styleId="TableGrid">
    <w:name w:val="Table Grid"/>
    <w:basedOn w:val="TableNormal"/>
    <w:rsid w:val="00FA4D8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F18A9"/>
    <w:rPr>
      <w:lang w:eastAsia="en-US"/>
    </w:rPr>
  </w:style>
  <w:style w:type="paragraph" w:styleId="CommentText">
    <w:name w:val="annotation text"/>
    <w:basedOn w:val="Normal"/>
    <w:link w:val="CommentTextChar"/>
  </w:style>
  <w:style w:type="character" w:customStyle="1" w:styleId="CommentTextChar">
    <w:name w:val="Comment Text Char"/>
    <w:basedOn w:val="DefaultParagraphFont"/>
    <w:link w:val="CommentText"/>
    <w:rPr>
      <w:lang w:eastAsia="en-US"/>
    </w:rPr>
  </w:style>
  <w:style w:type="character" w:styleId="CommentReference">
    <w:name w:val="annotation reference"/>
    <w:basedOn w:val="DefaultParagraphFon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AE7028-0DD5-4C40-A890-B9CF459F80D5}">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BF1DE89B-22BB-4CAA-8DD1-CC2D01E67CE2}">
  <ds:schemaRefs>
    <ds:schemaRef ds:uri="http://schemas.microsoft.com/sharepoint/v3/contenttype/forms"/>
  </ds:schemaRefs>
</ds:datastoreItem>
</file>

<file path=customXml/itemProps3.xml><?xml version="1.0" encoding="utf-8"?>
<ds:datastoreItem xmlns:ds="http://schemas.openxmlformats.org/officeDocument/2006/customXml" ds:itemID="{01A20BF3-46A6-4AEF-8B98-2FDA42E7B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3413</Words>
  <Characters>19457</Characters>
  <Application>Microsoft Office Word</Application>
  <DocSecurity>4</DocSecurity>
  <Lines>162</Lines>
  <Paragraphs>45</Paragraphs>
  <ScaleCrop>false</ScaleCrop>
  <Company>NGC</Company>
  <LinksUpToDate>false</LinksUpToDate>
  <CharactersWithSpaces>22825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Ref: STCP 11-Outage Changes</dc:title>
  <dc:subject/>
  <dc:creator>HabberJ</dc:creator>
  <cp:keywords/>
  <cp:lastModifiedBy>GataAura (ESO), Rashpal</cp:lastModifiedBy>
  <cp:revision>22</cp:revision>
  <cp:lastPrinted>2023-04-12T15:20:00Z</cp:lastPrinted>
  <dcterms:created xsi:type="dcterms:W3CDTF">2023-03-10T19:34:00Z</dcterms:created>
  <dcterms:modified xsi:type="dcterms:W3CDTF">2025-10-16T07:59:00Z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321014836</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0x010100B4C46F44E5CB4144B14721DA3AAC8360</vt:lpwstr>
  </property>
  <property fmtid="{D5CDD505-2E9C-101B-9397-08002B2CF9AE}" pid="8" name="IconOverlay">
    <vt:lpwstr/>
  </property>
  <property fmtid="{D5CDD505-2E9C-101B-9397-08002B2CF9AE}" pid="9" name="test">
    <vt:lpwstr/>
  </property>
  <property fmtid="{D5CDD505-2E9C-101B-9397-08002B2CF9AE}" pid="10" name="_PreviousAdHocReviewCycleID">
    <vt:i4>-842016308</vt:i4>
  </property>
  <property fmtid="{D5CDD505-2E9C-101B-9397-08002B2CF9AE}" pid="11" name="_ReviewingToolsShownOnce">
    <vt:lpwstr/>
  </property>
  <property fmtid="{D5CDD505-2E9C-101B-9397-08002B2CF9AE}" pid="12" name="MediaServiceImageTags">
    <vt:lpwstr/>
  </property>
  <property fmtid="{D5CDD505-2E9C-101B-9397-08002B2CF9AE}" pid="13" name="Order">
    <vt:r8>2091900</vt:r8>
  </property>
  <property fmtid="{D5CDD505-2E9C-101B-9397-08002B2CF9AE}" pid="14" name="docLang">
    <vt:lpwstr>en</vt:lpwstr>
  </property>
</Properties>
</file>